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98" w:rsidRPr="00DA5352" w:rsidRDefault="00707FEE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:rsidR="00C67A98" w:rsidRPr="00DA5352" w:rsidRDefault="00C67A98" w:rsidP="00F41198">
      <w:pPr>
        <w:ind w:left="2007"/>
        <w:rPr>
          <w:color w:val="0000FF"/>
        </w:rPr>
      </w:pP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C61931" w:rsidRDefault="00A3348E" w:rsidP="00DE0F54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A3348E">
              <w:rPr>
                <w:rFonts w:ascii="Times New Roman" w:hAnsi="Times New Roman"/>
                <w:b/>
                <w:i/>
                <w:sz w:val="36"/>
                <w:szCs w:val="36"/>
              </w:rPr>
              <w:t>2017.01</w:t>
            </w:r>
            <w:r w:rsidR="00DE0F54">
              <w:rPr>
                <w:rFonts w:ascii="Times New Roman" w:hAnsi="Times New Roman"/>
                <w:b/>
                <w:i/>
                <w:sz w:val="36"/>
                <w:szCs w:val="36"/>
              </w:rPr>
              <w:t>6</w:t>
            </w:r>
            <w:r w:rsidRPr="00A3348E">
              <w:rPr>
                <w:rFonts w:ascii="Times New Roman" w:hAnsi="Times New Roman"/>
                <w:b/>
                <w:i/>
                <w:sz w:val="36"/>
                <w:szCs w:val="36"/>
              </w:rPr>
              <w:t>D</w:t>
            </w:r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AA3952" w:rsidRPr="00024535" w:rsidRDefault="006D1B4E" w:rsidP="00F80619">
            <w:pPr>
              <w:spacing w:before="120"/>
              <w:rPr>
                <w:b/>
              </w:rPr>
            </w:pPr>
            <w:r>
              <w:rPr>
                <w:b/>
              </w:rPr>
              <w:t>Short title</w:t>
            </w:r>
            <w:r w:rsidRPr="00024535">
              <w:rPr>
                <w:b/>
              </w:rPr>
              <w:t>:</w:t>
            </w:r>
            <w:r w:rsidR="00AA3952" w:rsidRPr="00024535">
              <w:rPr>
                <w:b/>
              </w:rPr>
              <w:t xml:space="preserve"> </w:t>
            </w:r>
            <w:r w:rsidR="00F80619">
              <w:rPr>
                <w:rFonts w:ascii="Arial" w:hAnsi="Arial" w:cs="Arial"/>
                <w:sz w:val="20"/>
              </w:rPr>
              <w:t>4 n</w:t>
            </w:r>
            <w:r w:rsidR="00024535" w:rsidRPr="00024535">
              <w:rPr>
                <w:rFonts w:ascii="Arial" w:hAnsi="Arial" w:cs="Arial"/>
                <w:sz w:val="20"/>
              </w:rPr>
              <w:t xml:space="preserve">ew species in the family </w:t>
            </w:r>
            <w:r w:rsidR="00024535" w:rsidRPr="00024535">
              <w:rPr>
                <w:rFonts w:ascii="Arial" w:hAnsi="Arial" w:cs="Arial"/>
                <w:i/>
                <w:sz w:val="20"/>
              </w:rPr>
              <w:t>Adenoviridae</w:t>
            </w:r>
          </w:p>
        </w:tc>
      </w:tr>
      <w:tr w:rsidR="00210B49" w:rsidRPr="001E492D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4" w:name="Check2"/>
            <w:r w:rsidR="0081554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20ED">
              <w:rPr>
                <w:b/>
              </w:rPr>
              <w:instrText xml:space="preserve"> FORMCHECKBOX </w:instrText>
            </w:r>
            <w:r w:rsidR="008A7227">
              <w:rPr>
                <w:b/>
              </w:rPr>
            </w:r>
            <w:r w:rsidR="008A7227">
              <w:rPr>
                <w:b/>
              </w:rPr>
              <w:fldChar w:fldCharType="separate"/>
            </w:r>
            <w:r w:rsidR="00815547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4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81554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20ED">
              <w:rPr>
                <w:b/>
              </w:rPr>
              <w:instrText xml:space="preserve"> FORMCHECKBOX </w:instrText>
            </w:r>
            <w:r w:rsidR="008A7227">
              <w:rPr>
                <w:b/>
              </w:rPr>
            </w:r>
            <w:r w:rsidR="008A7227">
              <w:rPr>
                <w:b/>
              </w:rPr>
              <w:fldChar w:fldCharType="separate"/>
            </w:r>
            <w:r w:rsidR="00815547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81554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8A7227">
              <w:rPr>
                <w:b/>
              </w:rPr>
            </w:r>
            <w:r w:rsidR="008A7227">
              <w:rPr>
                <w:b/>
              </w:rPr>
              <w:fldChar w:fldCharType="separate"/>
            </w:r>
            <w:r w:rsidR="0081554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81554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C20ED">
              <w:rPr>
                <w:b/>
              </w:rPr>
              <w:instrText xml:space="preserve"> FORMCHECKBOX </w:instrText>
            </w:r>
            <w:r w:rsidR="008A7227">
              <w:rPr>
                <w:b/>
              </w:rPr>
            </w:r>
            <w:r w:rsidR="008A7227">
              <w:rPr>
                <w:b/>
              </w:rPr>
              <w:fldChar w:fldCharType="separate"/>
            </w:r>
            <w:r w:rsidR="00815547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>
        <w:tc>
          <w:tcPr>
            <w:tcW w:w="9468" w:type="dxa"/>
            <w:gridSpan w:val="6"/>
          </w:tcPr>
          <w:p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B14" w:rsidRPr="00C61931" w:rsidRDefault="00CC20ED" w:rsidP="001B71CF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Balázs Harrach, Mária Benkő</w:t>
            </w:r>
          </w:p>
        </w:tc>
      </w:tr>
      <w:tr w:rsidR="00CE5ECF" w:rsidRPr="001E492D" w:rsidTr="003B1954">
        <w:tc>
          <w:tcPr>
            <w:tcW w:w="9468" w:type="dxa"/>
            <w:gridSpan w:val="6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181A68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C20ED" w:rsidRDefault="00CC20ED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  <w:lang w:val="de-DE"/>
              </w:rPr>
            </w:pPr>
            <w:r w:rsidRPr="00CC20ED">
              <w:rPr>
                <w:rFonts w:ascii="Times New Roman" w:hAnsi="Times New Roman"/>
                <w:color w:val="000000"/>
                <w:lang w:val="de-DE"/>
              </w:rPr>
              <w:t>Balázs Harrach: harrach.balazs@agrar.mta.hu</w:t>
            </w:r>
          </w:p>
        </w:tc>
      </w:tr>
      <w:tr w:rsidR="00D1634C">
        <w:tc>
          <w:tcPr>
            <w:tcW w:w="9468" w:type="dxa"/>
            <w:gridSpan w:val="6"/>
          </w:tcPr>
          <w:p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86F6A" w:rsidRDefault="00CC20ED" w:rsidP="00C15EC4">
            <w:pPr>
              <w:jc w:val="both"/>
              <w:rPr>
                <w:b/>
              </w:rPr>
            </w:pPr>
            <w:r>
              <w:rPr>
                <w:b/>
              </w:rPr>
              <w:t>Adenoviridae Study Group</w:t>
            </w:r>
          </w:p>
        </w:tc>
      </w:tr>
      <w:tr w:rsidR="00AA3952" w:rsidRPr="001E492D">
        <w:trPr>
          <w:tblHeader/>
        </w:trPr>
        <w:tc>
          <w:tcPr>
            <w:tcW w:w="9468" w:type="dxa"/>
            <w:gridSpan w:val="6"/>
          </w:tcPr>
          <w:p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A3952" w:rsidRPr="00AA3952" w:rsidRDefault="00815547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 w:rsidR="00D1634C"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 w:rsidR="00D1634C"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</w:tcPr>
          <w:p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:rsidR="00422FF0" w:rsidRDefault="00B24C4A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</w:t>
            </w:r>
            <w:r w:rsidR="001B71CF">
              <w:rPr>
                <w:rFonts w:ascii="Times New Roman" w:hAnsi="Times New Roman"/>
                <w:color w:val="000000"/>
              </w:rPr>
              <w:t xml:space="preserve"> October 2017</w:t>
            </w: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</w:tbl>
    <w:p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:rsidTr="003B1954">
        <w:tc>
          <w:tcPr>
            <w:tcW w:w="9468" w:type="dxa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815547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E5ECF" w:rsidRPr="00AA3952">
              <w:instrText xml:space="preserve"> FORMTEXT </w:instrText>
            </w:r>
            <w:r w:rsidRPr="00AA3952">
              <w:fldChar w:fldCharType="separate"/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="00CE5ECF"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:rsidTr="00EC5B1F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D6DB6" w:rsidRPr="001E492D" w:rsidRDefault="007D6DB6" w:rsidP="00B24C4A">
            <w:pPr>
              <w:spacing w:before="120"/>
              <w:rPr>
                <w:b/>
              </w:rPr>
            </w:pPr>
            <w:r>
              <w:rPr>
                <w:b/>
              </w:rPr>
              <w:t>Name of accompanying spreadsheet:</w:t>
            </w:r>
            <w:r w:rsidR="00CC20ED">
              <w:rPr>
                <w:b/>
              </w:rPr>
              <w:t xml:space="preserve"> </w:t>
            </w:r>
            <w:r w:rsidR="00A3348E" w:rsidRPr="00A3348E">
              <w:rPr>
                <w:b/>
              </w:rPr>
              <w:t>2017.01</w:t>
            </w:r>
            <w:r w:rsidR="00D94A5E">
              <w:rPr>
                <w:b/>
              </w:rPr>
              <w:t>6</w:t>
            </w:r>
            <w:r w:rsidR="00A3348E" w:rsidRPr="00A3348E">
              <w:rPr>
                <w:b/>
              </w:rPr>
              <w:t>D.</w:t>
            </w:r>
            <w:r w:rsidR="00B24C4A">
              <w:rPr>
                <w:b/>
              </w:rPr>
              <w:t>U</w:t>
            </w:r>
            <w:r w:rsidR="00A3348E" w:rsidRPr="00A3348E">
              <w:rPr>
                <w:b/>
              </w:rPr>
              <w:t>.v1.Adenoviridae_</w:t>
            </w:r>
            <w:r w:rsidR="001B71CF">
              <w:rPr>
                <w:b/>
              </w:rPr>
              <w:t>4</w:t>
            </w:r>
            <w:r w:rsidR="00A3348E" w:rsidRPr="00A3348E">
              <w:rPr>
                <w:b/>
              </w:rPr>
              <w:t>sp</w:t>
            </w:r>
          </w:p>
        </w:tc>
      </w:tr>
    </w:tbl>
    <w:p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:rsidR="00534EED" w:rsidRDefault="00534EED" w:rsidP="00603CF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CC20ED" w:rsidRDefault="00CC20ED" w:rsidP="00603CF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CC20ED" w:rsidRDefault="00CC20ED" w:rsidP="00603CF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CC20ED" w:rsidRDefault="00CC20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AC0E72" w:rsidRDefault="006B2EE7" w:rsidP="006C4A0C">
      <w:pPr>
        <w:pStyle w:val="BodyTextIndent"/>
        <w:ind w:left="0" w:firstLine="0"/>
      </w:pPr>
      <w:r w:rsidRPr="006B2EE7">
        <w:rPr>
          <w:rFonts w:ascii="Arial" w:hAnsi="Arial" w:cs="Arial"/>
          <w:b/>
          <w:color w:val="000000"/>
          <w:sz w:val="20"/>
        </w:rPr>
        <w:lastRenderedPageBreak/>
        <w:t>Part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4774D" w:rsidRPr="006B2EE7">
        <w:rPr>
          <w:rFonts w:ascii="Arial" w:hAnsi="Arial" w:cs="Arial"/>
          <w:b/>
          <w:color w:val="000000"/>
          <w:sz w:val="22"/>
          <w:szCs w:val="22"/>
        </w:rPr>
        <w:t>4</w:t>
      </w:r>
      <w:r w:rsidR="00AC0E72" w:rsidRPr="006B2EE7">
        <w:rPr>
          <w:rFonts w:ascii="Arial" w:hAnsi="Arial" w:cs="Arial"/>
          <w:b/>
          <w:color w:val="000000"/>
          <w:sz w:val="22"/>
          <w:szCs w:val="22"/>
        </w:rPr>
        <w:t>:</w:t>
      </w:r>
      <w:r w:rsidR="00AC0E72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8071B6">
        <w:rPr>
          <w:rFonts w:ascii="Arial" w:hAnsi="Arial" w:cs="Arial"/>
          <w:b/>
          <w:color w:val="000000"/>
          <w:sz w:val="22"/>
          <w:szCs w:val="22"/>
          <w:u w:val="single"/>
        </w:rPr>
        <w:t>APPENDIX</w:t>
      </w:r>
      <w:r w:rsidR="008071B6" w:rsidRPr="008071B6">
        <w:rPr>
          <w:rFonts w:ascii="Arial" w:hAnsi="Arial" w:cs="Arial"/>
          <w:color w:val="000000"/>
          <w:sz w:val="22"/>
          <w:szCs w:val="22"/>
        </w:rPr>
        <w:t>: supporting material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8071B6" w:rsidRPr="001E492D">
        <w:trPr>
          <w:tblHeader/>
        </w:trPr>
        <w:tc>
          <w:tcPr>
            <w:tcW w:w="9228" w:type="dxa"/>
          </w:tcPr>
          <w:p w:rsidR="008071B6" w:rsidRPr="008071B6" w:rsidRDefault="008071B6" w:rsidP="00A11ACF">
            <w:pPr>
              <w:spacing w:after="120"/>
              <w:rPr>
                <w:b/>
                <w:color w:val="808080"/>
                <w:szCs w:val="20"/>
              </w:rPr>
            </w:pPr>
            <w:r w:rsidRPr="008071B6">
              <w:rPr>
                <w:rFonts w:ascii="Arial" w:hAnsi="Arial" w:cs="Arial"/>
                <w:color w:val="808080"/>
                <w:sz w:val="20"/>
                <w:szCs w:val="20"/>
              </w:rPr>
              <w:t>additional material in support of this proposal</w:t>
            </w:r>
          </w:p>
        </w:tc>
      </w:tr>
      <w:tr w:rsidR="00AC0E72" w:rsidRPr="001E492D">
        <w:trPr>
          <w:tblHeader/>
        </w:trPr>
        <w:tc>
          <w:tcPr>
            <w:tcW w:w="9228" w:type="dxa"/>
          </w:tcPr>
          <w:p w:rsidR="00AC0E72" w:rsidRPr="001E492D" w:rsidRDefault="00AC0E72" w:rsidP="00A11ACF">
            <w:pPr>
              <w:spacing w:after="120"/>
              <w:rPr>
                <w:b/>
              </w:rPr>
            </w:pPr>
            <w:r>
              <w:rPr>
                <w:b/>
              </w:rPr>
              <w:t>References</w:t>
            </w:r>
            <w:r w:rsidRPr="001E492D">
              <w:rPr>
                <w:b/>
              </w:rPr>
              <w:t>:</w:t>
            </w:r>
          </w:p>
        </w:tc>
      </w:tr>
      <w:tr w:rsidR="00AC0E72" w:rsidRPr="00ED0889">
        <w:tc>
          <w:tcPr>
            <w:tcW w:w="92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7636C" w:rsidRDefault="00B7636C" w:rsidP="00B7636C">
            <w:pPr>
              <w:pStyle w:val="desc"/>
              <w:spacing w:before="0" w:beforeAutospacing="0" w:after="0" w:afterAutospacing="0"/>
            </w:pPr>
            <w:r>
              <w:t>Abendroth B, Höper D, Ulrich RG, Larres G, Beer M. A red squirrel associated adenovirus identified by a combined microarray and deep sequencing approach.</w:t>
            </w:r>
            <w:r>
              <w:rPr>
                <w:rStyle w:val="jrnl"/>
              </w:rPr>
              <w:t xml:space="preserve"> Arch Virol</w:t>
            </w:r>
            <w:r>
              <w:t xml:space="preserve">. 2017 Jul 6. doi: 10.1007/s00705-017-3463-5. </w:t>
            </w:r>
            <w:r w:rsidR="00D71674">
              <w:t>[Epub ahead of print]</w:t>
            </w:r>
          </w:p>
          <w:p w:rsidR="00B7636C" w:rsidRDefault="00B7636C" w:rsidP="00423D39"/>
          <w:p w:rsidR="00850F2F" w:rsidRDefault="00850F2F" w:rsidP="00850F2F">
            <w:r>
              <w:t>Malmberg M, Rubio-Guerri C, Hayer J, García-Párraga D, Nieto-Pelegrín E, Melero M, Álvaro T, Valls M, Sánchez-Vizcaíno JM, Belák S, Granberg F (2017</w:t>
            </w:r>
            <w:r w:rsidRPr="00850F2F">
              <w:t xml:space="preserve">) </w:t>
            </w:r>
            <w:r>
              <w:t xml:space="preserve">Phylogenomic analysis of the complete sequence of a gastroenteritis-associated cetacean </w:t>
            </w:r>
            <w:r w:rsidRPr="00850F2F">
              <w:t>adenovirus</w:t>
            </w:r>
            <w:r>
              <w:t xml:space="preserve"> (bottlenose </w:t>
            </w:r>
            <w:r w:rsidRPr="00850F2F">
              <w:t>dolphin</w:t>
            </w:r>
            <w:r>
              <w:t xml:space="preserve"> </w:t>
            </w:r>
            <w:r w:rsidRPr="00850F2F">
              <w:t>adenovirus</w:t>
            </w:r>
            <w:r>
              <w:t xml:space="preserve"> 1) reveals a high degree of genetic divergence. </w:t>
            </w:r>
            <w:r w:rsidRPr="00850F2F">
              <w:t>Infect</w:t>
            </w:r>
            <w:r>
              <w:t>.</w:t>
            </w:r>
            <w:r w:rsidRPr="00850F2F">
              <w:t xml:space="preserve"> Genet</w:t>
            </w:r>
            <w:r>
              <w:t>.</w:t>
            </w:r>
            <w:r w:rsidRPr="00850F2F">
              <w:t xml:space="preserve"> Evol. 53:</w:t>
            </w:r>
            <w:r>
              <w:t xml:space="preserve"> </w:t>
            </w:r>
            <w:r w:rsidRPr="00850F2F">
              <w:t>47-55. doi: 10.1016/j.meegid.2017.05.008.</w:t>
            </w:r>
          </w:p>
          <w:p w:rsidR="00850F2F" w:rsidRDefault="00850F2F" w:rsidP="00850F2F"/>
          <w:p w:rsidR="00ED0889" w:rsidRDefault="00423D39" w:rsidP="00423D39">
            <w:r>
              <w:t xml:space="preserve">Miller MM, Cornish TE, Creekmore TE, Fox K, Laegreid W, McKenna J, Vasquez M, Woods LW (2017) </w:t>
            </w:r>
            <w:r w:rsidRPr="00423D39">
              <w:t xml:space="preserve">Whole-genome sequences of Odocoileus hemionus deer adenovirus isolates from deer, moose and elk are highly conserved and support a new species in the genus </w:t>
            </w:r>
            <w:r w:rsidRPr="00423D39">
              <w:rPr>
                <w:i/>
              </w:rPr>
              <w:t>Atadenovirus</w:t>
            </w:r>
            <w:r w:rsidRPr="00423D39">
              <w:t xml:space="preserve">. </w:t>
            </w:r>
            <w:hyperlink r:id="rId9" w:tooltip="The Journal of general virology." w:history="1">
              <w:r w:rsidRPr="00423D39">
                <w:t>J</w:t>
              </w:r>
              <w:r w:rsidR="007A2F5B">
                <w:t>.</w:t>
              </w:r>
              <w:r w:rsidRPr="00423D39">
                <w:t xml:space="preserve"> Gen</w:t>
              </w:r>
              <w:r w:rsidR="007A2F5B">
                <w:t>.</w:t>
              </w:r>
              <w:r w:rsidRPr="00423D39">
                <w:t xml:space="preserve"> Virol</w:t>
              </w:r>
            </w:hyperlink>
            <w:r w:rsidR="007A2F5B">
              <w:t>.</w:t>
            </w:r>
            <w:r>
              <w:t xml:space="preserve"> 98 (9) 2320-2328. doi: 10.1099/jgv.0.000880. </w:t>
            </w:r>
          </w:p>
          <w:p w:rsidR="00423D39" w:rsidRDefault="00423D39" w:rsidP="00423D39"/>
          <w:p w:rsidR="007A2F5B" w:rsidRDefault="007A2F5B" w:rsidP="007A2F5B">
            <w:r w:rsidRPr="007A2F5B">
              <w:t>Ridpath JF</w:t>
            </w:r>
            <w:r>
              <w:t xml:space="preserve">, </w:t>
            </w:r>
            <w:r w:rsidRPr="007A2F5B">
              <w:t>Neill JD</w:t>
            </w:r>
            <w:r>
              <w:t>, Palmer MV, Bauermann FV, Falkenberg SM, Wolff PL. (2017) Isolation and characterization of a novel cervid adenovirus from white-tailed deer (</w:t>
            </w:r>
            <w:r w:rsidRPr="007A2F5B">
              <w:rPr>
                <w:i/>
              </w:rPr>
              <w:t>Odocoileus virginianus</w:t>
            </w:r>
            <w:r>
              <w:t xml:space="preserve">) fawns in a captive herd. </w:t>
            </w:r>
            <w:r w:rsidRPr="007A2F5B">
              <w:t>Virus Res</w:t>
            </w:r>
            <w:r>
              <w:t xml:space="preserve">. 238: 198-203. doi: 10.1016/j.virusres.2017.06.020. </w:t>
            </w:r>
          </w:p>
          <w:p w:rsidR="001B71CF" w:rsidRDefault="001B71CF" w:rsidP="007A2F5B"/>
          <w:p w:rsidR="001C7660" w:rsidRPr="001C7660" w:rsidRDefault="001C7660" w:rsidP="001C7660">
            <w:r>
              <w:t xml:space="preserve">van Beurden SJ, IJsseldijk LL, van de Bildt MWG, Begeman L, </w:t>
            </w:r>
            <w:r w:rsidRPr="001C7660">
              <w:t>Wellehan</w:t>
            </w:r>
            <w:r>
              <w:t xml:space="preserve"> JFX Jr, Waltzek TB, de Vrieze G, Gröne A, Kuiken T, Verheije MH, Penzes JJ (2017) </w:t>
            </w:r>
            <w:r w:rsidRPr="001C7660">
              <w:t>A novel cetacean adenovirus in stranded harbour porpoises from the North Sea: detection and molecular characterization. Arch</w:t>
            </w:r>
            <w:r>
              <w:t>.</w:t>
            </w:r>
            <w:r w:rsidRPr="001C7660">
              <w:t xml:space="preserve"> Virol</w:t>
            </w:r>
            <w:r>
              <w:t>. 162 (7) 2035-2040.</w:t>
            </w:r>
          </w:p>
          <w:p w:rsidR="001C7660" w:rsidRDefault="001C7660" w:rsidP="007A2F5B"/>
          <w:p w:rsidR="001B71CF" w:rsidRDefault="001B71CF" w:rsidP="001B71CF">
            <w:r>
              <w:t xml:space="preserve">Woods LW, Swift PK, Barr BC, Horzinek MC, Nordhausen RW, Stillian MH, Patton JF, Oliver MN, Jones KR, MacLachlan NJ (1996) </w:t>
            </w:r>
            <w:r w:rsidRPr="001B71CF">
              <w:t>Systemic adenovirus infection associated with high mortality in mule deer (</w:t>
            </w:r>
            <w:r w:rsidRPr="001B71CF">
              <w:rPr>
                <w:i/>
              </w:rPr>
              <w:t>Odocoileus hemionus</w:t>
            </w:r>
            <w:r w:rsidRPr="001B71CF">
              <w:t>) in California.</w:t>
            </w:r>
            <w:r>
              <w:t xml:space="preserve"> </w:t>
            </w:r>
            <w:r w:rsidRPr="001B71CF">
              <w:t>Vet</w:t>
            </w:r>
            <w:r>
              <w:t>.</w:t>
            </w:r>
            <w:r w:rsidRPr="001B71CF">
              <w:t xml:space="preserve"> Pathol</w:t>
            </w:r>
            <w:r>
              <w:t>. 33 (2) 125-132.</w:t>
            </w:r>
          </w:p>
          <w:p w:rsidR="001B71CF" w:rsidRDefault="001B71CF" w:rsidP="007A2F5B"/>
          <w:p w:rsidR="00423D39" w:rsidRPr="00EE2916" w:rsidRDefault="001B71CF" w:rsidP="00B81F1E">
            <w:r>
              <w:t xml:space="preserve">Zakhartchouk A, Bout A, Woods LW, Lehmkuhl HD, Havenga MJ (2002) </w:t>
            </w:r>
            <w:r w:rsidRPr="001B71CF">
              <w:t>Odocoileus hemionus deer adenovirus is related to the members of Atadenovirus genus.</w:t>
            </w:r>
            <w:r>
              <w:t xml:space="preserve"> </w:t>
            </w:r>
            <w:r w:rsidRPr="001B71CF">
              <w:t>Arch</w:t>
            </w:r>
            <w:r>
              <w:t>.</w:t>
            </w:r>
            <w:r w:rsidRPr="001B71CF">
              <w:t xml:space="preserve"> Virol</w:t>
            </w:r>
            <w:r>
              <w:t xml:space="preserve">. 147 (4) 841-847. </w:t>
            </w:r>
          </w:p>
        </w:tc>
      </w:tr>
    </w:tbl>
    <w:p w:rsidR="00AC0E72" w:rsidRPr="00ED0889" w:rsidRDefault="00AC0E72" w:rsidP="00AC0E72"/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C0E72" w:rsidRPr="001E492D" w:rsidTr="00715DE0">
        <w:trPr>
          <w:trHeight w:val="1566"/>
        </w:trPr>
        <w:tc>
          <w:tcPr>
            <w:tcW w:w="9228" w:type="dxa"/>
          </w:tcPr>
          <w:p w:rsidR="00AC0E72" w:rsidRDefault="00AC0E72" w:rsidP="00D2300C">
            <w:pPr>
              <w:spacing w:before="12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b/>
              </w:rPr>
              <w:t>Annex</w:t>
            </w:r>
            <w:r w:rsidRPr="001E492D">
              <w:rPr>
                <w:b/>
              </w:rPr>
              <w:t>:</w:t>
            </w:r>
            <w:r w:rsidRPr="0026788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F657DF" w:rsidRDefault="00724490" w:rsidP="008418CD">
            <w:pPr>
              <w:ind w:left="284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explain the reasons for the taxonomic changes you are proposing and </w:t>
            </w:r>
            <w:r w:rsidR="00F85A70">
              <w:rPr>
                <w:rFonts w:ascii="Arial" w:hAnsi="Arial" w:cs="Arial"/>
                <w:color w:val="0000FF"/>
                <w:sz w:val="20"/>
              </w:rPr>
              <w:t xml:space="preserve">provide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evidence to support them. </w:t>
            </w:r>
            <w:r w:rsidR="00F657DF">
              <w:rPr>
                <w:rFonts w:ascii="Arial" w:hAnsi="Arial" w:cs="Arial"/>
                <w:color w:val="0000FF"/>
                <w:sz w:val="20"/>
              </w:rPr>
              <w:t>The following information should be provided, where relevant:</w:t>
            </w:r>
          </w:p>
          <w:p w:rsidR="00F657DF" w:rsidRPr="00A77BC1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F071D8">
              <w:rPr>
                <w:rFonts w:ascii="Arial" w:hAnsi="Arial" w:cs="Arial"/>
                <w:b/>
                <w:color w:val="0000FF"/>
                <w:sz w:val="20"/>
              </w:rPr>
              <w:t>S</w:t>
            </w:r>
            <w:r w:rsidR="00F657DF" w:rsidRPr="00F071D8">
              <w:rPr>
                <w:rFonts w:ascii="Arial" w:hAnsi="Arial" w:cs="Arial"/>
                <w:b/>
                <w:color w:val="0000FF"/>
                <w:sz w:val="20"/>
              </w:rPr>
              <w:t>pecies</w:t>
            </w:r>
            <w:r w:rsidR="00F071D8" w:rsidRPr="00F071D8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071D8" w:rsidRPr="00A77BC1">
              <w:rPr>
                <w:rFonts w:ascii="Arial" w:hAnsi="Arial" w:cs="Arial"/>
                <w:b/>
                <w:color w:val="0000FF"/>
                <w:sz w:val="20"/>
              </w:rPr>
              <w:t>demarcation criteria</w:t>
            </w:r>
            <w:r w:rsid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 xml:space="preserve">Explain how new species differ from others in the genus and demonstrate that these differences meet the criteria previously established for demarcating between species. If no </w:t>
            </w:r>
            <w:r w:rsidR="00F071D8">
              <w:rPr>
                <w:rFonts w:ascii="Arial" w:hAnsi="Arial" w:cs="Arial"/>
                <w:color w:val="0000FF"/>
                <w:sz w:val="20"/>
              </w:rPr>
              <w:t>criteria</w:t>
            </w:r>
            <w:r w:rsidR="00F657DF" w:rsidRPr="00A77BC1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F657DF" w:rsidRPr="00A77BC1">
              <w:rPr>
                <w:rFonts w:ascii="Arial" w:hAnsi="Arial" w:cs="Arial"/>
                <w:color w:val="0000FF"/>
                <w:sz w:val="20"/>
              </w:rPr>
              <w:t>have previously been established, and if there will now be more than one species in the genus, please state the demarcation criteria you are proposing.</w:t>
            </w:r>
            <w:r w:rsidR="006A1735" w:rsidRPr="00A77BC1">
              <w:rPr>
                <w:rFonts w:ascii="Arial" w:hAnsi="Arial" w:cs="Arial"/>
                <w:color w:val="0000FF"/>
                <w:sz w:val="20"/>
              </w:rPr>
              <w:t xml:space="preserve"> </w:t>
            </w:r>
          </w:p>
          <w:p w:rsidR="00C46C65" w:rsidRDefault="001E7FD5" w:rsidP="00CB3A13">
            <w:pPr>
              <w:pStyle w:val="BodyTextIndent"/>
              <w:numPr>
                <w:ilvl w:val="0"/>
                <w:numId w:val="24"/>
              </w:numPr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Higher taxa</w:t>
            </w:r>
            <w:r w:rsidR="00F657DF" w:rsidRPr="00F657DF">
              <w:rPr>
                <w:rFonts w:ascii="Arial" w:hAnsi="Arial" w:cs="Arial"/>
                <w:color w:val="0000FF"/>
                <w:sz w:val="20"/>
              </w:rPr>
              <w:t xml:space="preserve">: </w:t>
            </w:r>
          </w:p>
          <w:p w:rsidR="001E7FD5" w:rsidRDefault="00B12D76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>T</w:t>
            </w:r>
            <w:r w:rsidR="009551D6">
              <w:rPr>
                <w:rFonts w:ascii="Arial" w:hAnsi="Arial" w:cs="Arial"/>
                <w:color w:val="0000FF"/>
                <w:sz w:val="20"/>
              </w:rPr>
              <w:t xml:space="preserve">here is no formal requirement </w:t>
            </w:r>
            <w:r w:rsidR="0012796D">
              <w:rPr>
                <w:rFonts w:ascii="Arial" w:hAnsi="Arial" w:cs="Arial"/>
                <w:color w:val="0000FF"/>
                <w:sz w:val="20"/>
              </w:rPr>
              <w:t>to state demarcation criteria whe</w:t>
            </w:r>
            <w:r>
              <w:rPr>
                <w:rFonts w:ascii="Arial" w:hAnsi="Arial" w:cs="Arial"/>
                <w:color w:val="0000FF"/>
                <w:sz w:val="20"/>
              </w:rPr>
              <w:t>n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proposing new genera or other higher taxa</w:t>
            </w:r>
            <w:r w:rsidR="00F071D8">
              <w:rPr>
                <w:rFonts w:ascii="Arial" w:hAnsi="Arial" w:cs="Arial"/>
                <w:color w:val="0000FF"/>
                <w:sz w:val="20"/>
              </w:rPr>
              <w:t>. However, a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 similar concept should apply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6C4A0C">
              <w:rPr>
                <w:rFonts w:ascii="Arial" w:hAnsi="Arial" w:cs="Arial"/>
                <w:color w:val="0000FF"/>
                <w:sz w:val="20"/>
              </w:rPr>
              <w:t xml:space="preserve">in </w:t>
            </w:r>
            <w:r>
              <w:rPr>
                <w:rFonts w:ascii="Arial" w:hAnsi="Arial" w:cs="Arial"/>
                <w:color w:val="0000FF"/>
                <w:sz w:val="20"/>
              </w:rPr>
              <w:t xml:space="preserve">pursuit of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a rational and consistent </w:t>
            </w:r>
            <w:r w:rsidR="00F071D8">
              <w:rPr>
                <w:rFonts w:ascii="Arial" w:hAnsi="Arial" w:cs="Arial"/>
                <w:color w:val="0000FF"/>
                <w:sz w:val="20"/>
              </w:rPr>
              <w:t xml:space="preserve">virus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taxonomy. </w:t>
            </w:r>
          </w:p>
          <w:p w:rsidR="001E7FD5" w:rsidRDefault="0012796D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Please </w:t>
            </w:r>
            <w:r w:rsidR="006A1735">
              <w:rPr>
                <w:rFonts w:ascii="Arial" w:hAnsi="Arial" w:cs="Arial"/>
                <w:color w:val="0000FF"/>
                <w:sz w:val="20"/>
              </w:rPr>
              <w:t xml:space="preserve">indicate the </w:t>
            </w:r>
            <w:r w:rsidR="001E7FD5" w:rsidRPr="00B12D76">
              <w:rPr>
                <w:rFonts w:ascii="Arial" w:hAnsi="Arial" w:cs="Arial"/>
                <w:b/>
                <w:color w:val="0000FF"/>
                <w:sz w:val="20"/>
              </w:rPr>
              <w:t>origin of names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assigned to </w:t>
            </w:r>
            <w:r w:rsidR="00B12D76">
              <w:rPr>
                <w:rFonts w:ascii="Arial" w:hAnsi="Arial" w:cs="Arial"/>
                <w:color w:val="0000FF"/>
                <w:sz w:val="20"/>
              </w:rPr>
              <w:t xml:space="preserve">new </w:t>
            </w:r>
            <w:r w:rsidR="006A1735">
              <w:rPr>
                <w:rFonts w:ascii="Arial" w:hAnsi="Arial" w:cs="Arial"/>
                <w:color w:val="0000FF"/>
                <w:sz w:val="20"/>
              </w:rPr>
              <w:t>taxa</w:t>
            </w:r>
            <w:r w:rsidR="001E7FD5">
              <w:rPr>
                <w:rFonts w:ascii="Arial" w:hAnsi="Arial" w:cs="Arial"/>
                <w:color w:val="0000FF"/>
                <w:sz w:val="20"/>
              </w:rPr>
              <w:t xml:space="preserve"> at genus level and above</w:t>
            </w:r>
            <w:r w:rsidR="006A1735">
              <w:rPr>
                <w:rFonts w:ascii="Arial" w:hAnsi="Arial" w:cs="Arial"/>
                <w:color w:val="0000FF"/>
                <w:sz w:val="20"/>
              </w:rPr>
              <w:t>.</w:t>
            </w:r>
          </w:p>
          <w:p w:rsidR="00F657DF" w:rsidRDefault="00260377" w:rsidP="00CB3A13">
            <w:pPr>
              <w:pStyle w:val="BodyTextIndent"/>
              <w:numPr>
                <w:ilvl w:val="1"/>
                <w:numId w:val="24"/>
              </w:numPr>
              <w:tabs>
                <w:tab w:val="left" w:pos="1134"/>
              </w:tabs>
              <w:ind w:left="1134" w:hanging="426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For each new genus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a </w:t>
            </w:r>
            <w:r w:rsidR="009551D6" w:rsidRPr="0012796D">
              <w:rPr>
                <w:rFonts w:ascii="Arial" w:hAnsi="Arial" w:cs="Arial"/>
                <w:b/>
                <w:color w:val="0000FF"/>
                <w:sz w:val="20"/>
              </w:rPr>
              <w:t>type species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</w:t>
            </w:r>
            <w:r w:rsidR="0012796D">
              <w:rPr>
                <w:rFonts w:ascii="Arial" w:hAnsi="Arial" w:cs="Arial"/>
                <w:color w:val="0000FF"/>
                <w:sz w:val="20"/>
              </w:rPr>
              <w:t xml:space="preserve">must be designated </w:t>
            </w:r>
            <w:r>
              <w:rPr>
                <w:rFonts w:ascii="Arial" w:hAnsi="Arial" w:cs="Arial"/>
                <w:color w:val="0000FF"/>
                <w:sz w:val="20"/>
              </w:rPr>
              <w:t>to represent it</w:t>
            </w:r>
            <w:r w:rsidR="0012796D">
              <w:rPr>
                <w:rFonts w:ascii="Arial" w:hAnsi="Arial" w:cs="Arial"/>
                <w:color w:val="0000FF"/>
                <w:sz w:val="20"/>
              </w:rPr>
              <w:t>. Please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explain </w:t>
            </w:r>
            <w:r w:rsidR="0012796D">
              <w:rPr>
                <w:rFonts w:ascii="Arial" w:hAnsi="Arial" w:cs="Arial"/>
                <w:color w:val="0000FF"/>
                <w:sz w:val="20"/>
              </w:rPr>
              <w:t>your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choice. </w:t>
            </w:r>
          </w:p>
          <w:p w:rsidR="001E59C1" w:rsidRPr="00B91D87" w:rsidRDefault="006A1735" w:rsidP="005442E4">
            <w:pPr>
              <w:pStyle w:val="BodyTextIndent"/>
              <w:numPr>
                <w:ilvl w:val="0"/>
                <w:numId w:val="24"/>
              </w:numPr>
              <w:spacing w:after="120"/>
              <w:ind w:left="567" w:hanging="283"/>
              <w:rPr>
                <w:rFonts w:ascii="Arial" w:hAnsi="Arial" w:cs="Arial"/>
                <w:color w:val="0000FF"/>
                <w:sz w:val="20"/>
              </w:rPr>
            </w:pPr>
            <w:r w:rsidRPr="008F03D2">
              <w:rPr>
                <w:rFonts w:ascii="Arial" w:hAnsi="Arial" w:cs="Arial"/>
                <w:b/>
                <w:color w:val="0000FF"/>
                <w:sz w:val="20"/>
              </w:rPr>
              <w:t>Supporting evidence</w:t>
            </w:r>
            <w:r>
              <w:rPr>
                <w:rFonts w:ascii="Arial" w:hAnsi="Arial" w:cs="Arial"/>
                <w:color w:val="0000FF"/>
                <w:sz w:val="20"/>
              </w:rPr>
              <w:t xml:space="preserve">: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t xml:space="preserve">The use of Figures and Tables is strongly recommended (note that </w:t>
            </w:r>
            <w:r w:rsidR="006B2EE7" w:rsidRPr="00F657DF">
              <w:rPr>
                <w:rFonts w:ascii="Arial" w:hAnsi="Arial" w:cs="Arial"/>
                <w:color w:val="0000FF"/>
                <w:sz w:val="20"/>
              </w:rPr>
              <w:lastRenderedPageBreak/>
              <w:t xml:space="preserve">copying from publications will require permission from the copyright holder). For phylogenetic analysis, try to provide a tree where branch length is related to genetic distance. </w:t>
            </w:r>
          </w:p>
        </w:tc>
      </w:tr>
    </w:tbl>
    <w:p w:rsidR="00991A82" w:rsidRDefault="00991A82" w:rsidP="00AC0E72">
      <w:pPr>
        <w:rPr>
          <w:lang w:val="en-GB"/>
        </w:rPr>
        <w:sectPr w:rsidR="00991A82" w:rsidSect="00991A82">
          <w:headerReference w:type="default" r:id="rId10"/>
          <w:footerReference w:type="default" r:id="rId11"/>
          <w:pgSz w:w="11909" w:h="16834" w:code="9"/>
          <w:pgMar w:top="1296" w:right="1008" w:bottom="1440" w:left="1440" w:header="706" w:footer="706" w:gutter="0"/>
          <w:cols w:space="708"/>
          <w:docGrid w:linePitch="360"/>
        </w:sectPr>
      </w:pPr>
    </w:p>
    <w:p w:rsidR="00EF5384" w:rsidRDefault="001B71CF" w:rsidP="00BB37EE">
      <w:pPr>
        <w:jc w:val="both"/>
      </w:pPr>
      <w:r>
        <w:rPr>
          <w:lang w:val="en-GB"/>
        </w:rPr>
        <w:t>An adenovirus (Odocoileus adenovirus 1, syn. deer adenovirus 1) has been identified in mule deer (</w:t>
      </w:r>
      <w:r w:rsidRPr="001B71CF">
        <w:rPr>
          <w:i/>
          <w:lang w:val="en-GB"/>
        </w:rPr>
        <w:t>Odocoileus heimonus</w:t>
      </w:r>
      <w:r>
        <w:rPr>
          <w:lang w:val="en-GB"/>
        </w:rPr>
        <w:t xml:space="preserve">) associated with high mortality in California (Woods et al., 1996). Later it was detected in </w:t>
      </w:r>
      <w:r w:rsidR="00DA7151">
        <w:rPr>
          <w:lang w:val="en-GB"/>
        </w:rPr>
        <w:t xml:space="preserve">multiple </w:t>
      </w:r>
      <w:r>
        <w:rPr>
          <w:lang w:val="en-GB"/>
        </w:rPr>
        <w:t xml:space="preserve">other deer species, and was identified as belonging to the genus </w:t>
      </w:r>
      <w:r w:rsidRPr="00DA7151">
        <w:rPr>
          <w:i/>
          <w:lang w:val="en-GB"/>
        </w:rPr>
        <w:t>Atadenovirus</w:t>
      </w:r>
      <w:r>
        <w:rPr>
          <w:lang w:val="en-GB"/>
        </w:rPr>
        <w:t xml:space="preserve"> (Zakhartchouk et al., 2002). Finally, it was isolated and sequenced from several deer species (Miller et al., 2017). Recently, also a mast</w:t>
      </w:r>
      <w:r w:rsidR="00A23173">
        <w:rPr>
          <w:lang w:val="en-GB"/>
        </w:rPr>
        <w:t>adenovirus</w:t>
      </w:r>
      <w:r>
        <w:rPr>
          <w:lang w:val="en-GB"/>
        </w:rPr>
        <w:t xml:space="preserve"> was isolated from </w:t>
      </w:r>
      <w:r>
        <w:t>white-tailed deer (</w:t>
      </w:r>
      <w:r w:rsidRPr="007A2F5B">
        <w:rPr>
          <w:i/>
        </w:rPr>
        <w:t>Odocoileus virginianus</w:t>
      </w:r>
      <w:r>
        <w:t xml:space="preserve">) and named </w:t>
      </w:r>
      <w:r>
        <w:rPr>
          <w:lang w:val="en-GB"/>
        </w:rPr>
        <w:t xml:space="preserve">“cervid adenovirus 1 strain 1339” (Ridpath </w:t>
      </w:r>
      <w:r w:rsidRPr="00A23173">
        <w:rPr>
          <w:i/>
        </w:rPr>
        <w:t>et al.</w:t>
      </w:r>
      <w:r>
        <w:t>, 2017). However, as this is the second adenovirus type from an Odocoileus species</w:t>
      </w:r>
      <w:r>
        <w:rPr>
          <w:lang w:val="en-GB"/>
        </w:rPr>
        <w:t xml:space="preserve">, it seems to be more appropriate to call it deer adenovirus 2. Its </w:t>
      </w:r>
      <w:r w:rsidR="00423C2E">
        <w:rPr>
          <w:lang w:val="en-GB"/>
        </w:rPr>
        <w:t xml:space="preserve">full genome </w:t>
      </w:r>
      <w:r>
        <w:rPr>
          <w:lang w:val="en-GB"/>
        </w:rPr>
        <w:t xml:space="preserve">was </w:t>
      </w:r>
      <w:r w:rsidR="00423C2E">
        <w:rPr>
          <w:lang w:val="en-GB"/>
        </w:rPr>
        <w:t>sequenced</w:t>
      </w:r>
      <w:r>
        <w:rPr>
          <w:lang w:val="en-GB"/>
        </w:rPr>
        <w:t xml:space="preserve"> (Ridpath </w:t>
      </w:r>
      <w:r w:rsidRPr="00A23173">
        <w:rPr>
          <w:i/>
        </w:rPr>
        <w:t>et al.</w:t>
      </w:r>
      <w:r>
        <w:t xml:space="preserve">, 2017). They </w:t>
      </w:r>
      <w:r w:rsidR="00A23173">
        <w:rPr>
          <w:lang w:val="en-GB"/>
        </w:rPr>
        <w:t xml:space="preserve">are proposed </w:t>
      </w:r>
      <w:r w:rsidR="00DA7151">
        <w:rPr>
          <w:lang w:val="en-GB"/>
        </w:rPr>
        <w:t xml:space="preserve">now </w:t>
      </w:r>
      <w:r w:rsidR="00A23173">
        <w:rPr>
          <w:lang w:val="en-GB"/>
        </w:rPr>
        <w:t xml:space="preserve">to be members of novel species </w:t>
      </w:r>
      <w:r>
        <w:rPr>
          <w:i/>
          <w:lang w:val="en-GB"/>
        </w:rPr>
        <w:t>Deer at</w:t>
      </w:r>
      <w:r w:rsidR="00A23173" w:rsidRPr="00A23173">
        <w:rPr>
          <w:i/>
          <w:lang w:val="en-GB"/>
        </w:rPr>
        <w:t xml:space="preserve">adenovirus </w:t>
      </w:r>
      <w:r>
        <w:rPr>
          <w:i/>
          <w:lang w:val="en-GB"/>
        </w:rPr>
        <w:t>A</w:t>
      </w:r>
      <w:r>
        <w:rPr>
          <w:lang w:val="en-GB"/>
        </w:rPr>
        <w:t xml:space="preserve"> and </w:t>
      </w:r>
      <w:r>
        <w:rPr>
          <w:i/>
          <w:lang w:val="en-GB"/>
        </w:rPr>
        <w:t>Deer mast</w:t>
      </w:r>
      <w:r w:rsidR="00A23173" w:rsidRPr="00A23173">
        <w:rPr>
          <w:i/>
          <w:lang w:val="en-GB"/>
        </w:rPr>
        <w:t xml:space="preserve">adenovirus </w:t>
      </w:r>
      <w:r>
        <w:rPr>
          <w:i/>
          <w:lang w:val="en-GB"/>
        </w:rPr>
        <w:t>B</w:t>
      </w:r>
      <w:r w:rsidR="00DA7151">
        <w:rPr>
          <w:lang w:val="en-GB"/>
        </w:rPr>
        <w:t>, respectively</w:t>
      </w:r>
      <w:r w:rsidR="000856A1">
        <w:t xml:space="preserve"> (Fig. 1</w:t>
      </w:r>
      <w:r>
        <w:t xml:space="preserve"> and 2</w:t>
      </w:r>
      <w:r w:rsidR="000856A1">
        <w:t>).</w:t>
      </w:r>
      <w:r w:rsidR="00A23173">
        <w:t xml:space="preserve"> </w:t>
      </w:r>
      <w:r w:rsidR="0049004F" w:rsidRPr="00707FEE">
        <w:t xml:space="preserve">Besides the </w:t>
      </w:r>
      <w:r w:rsidR="00423C2E">
        <w:t xml:space="preserve">&gt;15% </w:t>
      </w:r>
      <w:r w:rsidR="0049004F" w:rsidRPr="00707FEE">
        <w:t>phylogenetic distance</w:t>
      </w:r>
      <w:r w:rsidR="00423C2E">
        <w:t xml:space="preserve"> (one of the species demarcation criteria)</w:t>
      </w:r>
      <w:r w:rsidR="0049004F" w:rsidRPr="00707FEE">
        <w:t xml:space="preserve">, several other </w:t>
      </w:r>
      <w:r w:rsidR="00423C2E">
        <w:t xml:space="preserve">genetic or/and </w:t>
      </w:r>
      <w:r w:rsidR="0049004F" w:rsidRPr="00707FEE">
        <w:t>biological properties differentiate them from the phylogenetically closest species</w:t>
      </w:r>
      <w:r w:rsidR="00423C2E">
        <w:t xml:space="preserve">. </w:t>
      </w:r>
      <w:r w:rsidR="00E02D48">
        <w:t>Deer adenovirus 1 is phylogenetically closest to bovine and ovine atadenoviruses</w:t>
      </w:r>
      <w:r w:rsidR="005442E4">
        <w:t xml:space="preserve"> (Fig. 1)</w:t>
      </w:r>
      <w:r w:rsidR="00E02D48">
        <w:t xml:space="preserve">, but those are from different </w:t>
      </w:r>
      <w:r w:rsidR="0030100D">
        <w:t xml:space="preserve">host </w:t>
      </w:r>
      <w:r w:rsidR="00E02D48">
        <w:t>species (cattle and sheep)</w:t>
      </w:r>
      <w:r w:rsidR="0030100D">
        <w:t xml:space="preserve">. </w:t>
      </w:r>
      <w:r w:rsidR="00DA7151">
        <w:t xml:space="preserve">Bovine adenovirus 3 is the phylogenetically closest </w:t>
      </w:r>
      <w:r w:rsidR="0030100D">
        <w:t xml:space="preserve">virus </w:t>
      </w:r>
      <w:r w:rsidR="00DA7151">
        <w:t xml:space="preserve">to deer </w:t>
      </w:r>
      <w:r w:rsidR="00DC5058">
        <w:t>adenovirus 2</w:t>
      </w:r>
      <w:r w:rsidR="005442E4">
        <w:t xml:space="preserve"> (Fig. 2)</w:t>
      </w:r>
      <w:r w:rsidR="00DC5058">
        <w:t xml:space="preserve">, but it is from a different </w:t>
      </w:r>
      <w:r w:rsidR="0030100D">
        <w:t xml:space="preserve">host </w:t>
      </w:r>
      <w:r w:rsidR="00DC5058">
        <w:t>species, i.e., from cattle</w:t>
      </w:r>
      <w:r w:rsidR="00E02D48">
        <w:t>, furthermore</w:t>
      </w:r>
      <w:r w:rsidR="00DC5058">
        <w:t xml:space="preserve"> its E3 region contains a 14.7K homologue occurring in </w:t>
      </w:r>
      <w:r w:rsidR="00E02D48">
        <w:t xml:space="preserve">primate adenoviruses </w:t>
      </w:r>
      <w:r w:rsidR="0030100D">
        <w:t xml:space="preserve">but </w:t>
      </w:r>
      <w:r w:rsidR="00E02D48">
        <w:t xml:space="preserve">missing from deer adenovirus 2. </w:t>
      </w:r>
    </w:p>
    <w:p w:rsidR="0030100D" w:rsidRDefault="0030100D" w:rsidP="00A7180E">
      <w:pPr>
        <w:ind w:firstLine="720"/>
        <w:jc w:val="both"/>
      </w:pPr>
      <w:r>
        <w:t>Squirrel adenovirus</w:t>
      </w:r>
      <w:r w:rsidR="00C61A47">
        <w:t xml:space="preserve"> 1</w:t>
      </w:r>
      <w:r>
        <w:t xml:space="preserve"> is from a new host and shows adequate phylogenetic distance to the closes</w:t>
      </w:r>
      <w:r w:rsidR="00A7180E">
        <w:t>t</w:t>
      </w:r>
      <w:r>
        <w:t xml:space="preserve"> virus, equine adenovirus 2</w:t>
      </w:r>
      <w:r w:rsidR="005442E4">
        <w:t xml:space="preserve"> (Fig. 2)</w:t>
      </w:r>
      <w:r>
        <w:t>.</w:t>
      </w:r>
      <w:r w:rsidR="00C61A47">
        <w:t xml:space="preserve"> Furthermore, squirrel adenovirus 1 has a unique gene (called ORF10) in its E3 region. </w:t>
      </w:r>
    </w:p>
    <w:p w:rsidR="000F6A15" w:rsidRDefault="000F6A15" w:rsidP="00B81F1E">
      <w:pPr>
        <w:spacing w:after="120"/>
        <w:ind w:firstLine="720"/>
        <w:jc w:val="both"/>
      </w:pPr>
      <w:r>
        <w:t xml:space="preserve">The dolphin adenovirus 1 </w:t>
      </w:r>
      <w:r w:rsidR="00C61A47">
        <w:t xml:space="preserve">isolate </w:t>
      </w:r>
      <w:r w:rsidR="00C61A47" w:rsidRPr="00C61A47">
        <w:t xml:space="preserve">BdAdV-1_2014 </w:t>
      </w:r>
      <w:r>
        <w:t xml:space="preserve">published by Malmberg et al. (2017) is phylogenetically adequately different from the </w:t>
      </w:r>
      <w:r w:rsidR="000528BF">
        <w:t xml:space="preserve">other </w:t>
      </w:r>
      <w:bookmarkStart w:id="5" w:name="_GoBack"/>
      <w:r w:rsidR="000528BF">
        <w:t>bottle</w:t>
      </w:r>
      <w:bookmarkEnd w:id="5"/>
      <w:r w:rsidR="005B2409">
        <w:t xml:space="preserve">nose </w:t>
      </w:r>
      <w:r>
        <w:t xml:space="preserve">dolphin adenovirus strain </w:t>
      </w:r>
      <w:r w:rsidRPr="001C7660">
        <w:t xml:space="preserve">Tt11018 isolated and sequenced </w:t>
      </w:r>
      <w:r>
        <w:t>in the USA (NCBI accession no. KR024710) and from the harbour porpoise</w:t>
      </w:r>
      <w:r w:rsidR="001C7660">
        <w:t xml:space="preserve"> sequenced partially (van Beurden et al., 2017)</w:t>
      </w:r>
      <w:r w:rsidR="005442E4">
        <w:t xml:space="preserve"> (Fig. 2)</w:t>
      </w:r>
      <w:r w:rsidR="001C7660">
        <w:t>.</w:t>
      </w:r>
      <w:r w:rsidR="00C61A47">
        <w:t xml:space="preserve"> </w:t>
      </w:r>
      <w:r w:rsidR="005B2409">
        <w:t>Porpoise is a different host and porpoises belong to a different family of vertebrates</w:t>
      </w:r>
      <w:r w:rsidR="0049443B">
        <w:t xml:space="preserve"> than dolphins</w:t>
      </w:r>
      <w:r w:rsidR="005B2409">
        <w:t xml:space="preserve">. </w:t>
      </w:r>
      <w:r w:rsidR="00C61A47">
        <w:t xml:space="preserve">The American </w:t>
      </w:r>
      <w:r w:rsidR="005B2409">
        <w:t xml:space="preserve">dolphin adenovirus </w:t>
      </w:r>
      <w:r w:rsidR="00C61A47">
        <w:t>strain has a unique</w:t>
      </w:r>
      <w:r w:rsidR="00A7180E">
        <w:t xml:space="preserve"> (very short)</w:t>
      </w:r>
      <w:r w:rsidR="00C61A47">
        <w:t xml:space="preserve"> gene (E3 11.5K) in its E3 region.</w:t>
      </w:r>
      <w:r w:rsidR="005B2409">
        <w:t xml:space="preserve"> The other strain (</w:t>
      </w:r>
      <w:r w:rsidR="005B2409" w:rsidRPr="00C61A47">
        <w:t>BdAdV-1_2014</w:t>
      </w:r>
      <w:r w:rsidR="005B2409">
        <w:t xml:space="preserve">) has another unique </w:t>
      </w:r>
      <w:r w:rsidR="00A7180E">
        <w:t>but</w:t>
      </w:r>
      <w:r w:rsidR="005B2409">
        <w:t xml:space="preserve"> surprisingly long gene (ORF1) in its E3 region. </w:t>
      </w:r>
    </w:p>
    <w:p w:rsidR="00A7180E" w:rsidRDefault="008A7227" w:rsidP="00C61A47">
      <w:pPr>
        <w:jc w:val="both"/>
      </w:pPr>
      <w:r>
        <w:pict>
          <v:group id="_x0000_s1085" editas="canvas" style="width:466.6pt;height:164.75pt;mso-position-horizontal-relative:char;mso-position-vertical-relative:line" coordsize="9332,329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6" type="#_x0000_t75" style="position:absolute;width:9332;height:3295" o:preferrelative="f">
              <v:fill o:detectmouseclick="t"/>
              <v:path o:extrusionok="t" o:connecttype="none"/>
              <o:lock v:ext="edit" text="t"/>
            </v:shape>
            <v:shape id="_x0000_s1087" style="position:absolute;left:1856;top:208;width:106;height:199" coordsize="106,199" path="m,l106,r,199l,199e" filled="f" strokeweight=".65pt">
              <v:stroke joinstyle="miter" endcap="square"/>
              <v:path arrowok="t"/>
            </v:shape>
            <v:rect id="_x0000_s1088" style="position:absolute;left:2021;top:159;width:2338;height:290;mso-wrap-style:none" filled="f" stroked="f">
              <v:textbox style="mso-next-textbox:#_x0000_s1088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>Lizard atadenovirus A</w:t>
                    </w:r>
                  </w:p>
                </w:txbxContent>
              </v:textbox>
            </v:rect>
            <v:rect id="_x0000_s1089" style="position:absolute;left:966;top:185;width:712;height:230;mso-wrap-style:none" filled="f" stroked="f">
              <v:textbox style="mso-next-textbox:#_x0000_s1089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lizard-2</w:t>
                    </w:r>
                  </w:p>
                </w:txbxContent>
              </v:textbox>
            </v:rect>
            <v:line id="_x0000_s1090" style="position:absolute" from="138,308" to="960,309" strokeweight=".65pt">
              <v:stroke joinstyle="miter" endcap="square"/>
            </v:line>
            <v:shape id="_x0000_s1091" style="position:absolute;left:2453;top:526;width:106;height:199" coordsize="106,199" path="m,l106,r,199l,199e" filled="f" strokeweight=".65pt">
              <v:stroke joinstyle="miter" endcap="square"/>
              <v:path arrowok="t"/>
            </v:shape>
            <v:rect id="_x0000_s1092" style="position:absolute;left:2618;top:476;width:2351;height:290;mso-wrap-style:none" filled="f" stroked="f">
              <v:textbox style="mso-next-textbox:#_x0000_s1092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>Snake atadenovirus A</w:t>
                    </w:r>
                  </w:p>
                </w:txbxContent>
              </v:textbox>
            </v:rect>
            <v:rect id="_x0000_s1093" style="position:absolute;left:1510;top:503;width:768;height:230;mso-wrap-style:none" filled="f" stroked="f">
              <v:textbox style="mso-next-textbox:#_x0000_s1093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snake-1</w:t>
                    </w:r>
                  </w:p>
                </w:txbxContent>
              </v:textbox>
            </v:rect>
            <v:line id="_x0000_s1094" style="position:absolute" from="138,625" to="1504,626" strokeweight=".65pt">
              <v:stroke joinstyle="miter" endcap="square"/>
            </v:line>
            <v:shape id="_x0000_s1095" style="position:absolute;left:6449;top:844;width:106;height:198" coordsize="106,198" path="m,l106,r,198l,198e" filled="f" strokeweight=".65pt">
              <v:stroke joinstyle="miter" endcap="square"/>
              <v:path arrowok="t"/>
            </v:shape>
            <v:rect id="_x0000_s1096" style="position:absolute;left:6614;top:794;width:2718;height:290;mso-wrap-style:none" filled="f" stroked="f">
              <v:textbox style="mso-next-textbox:#_x0000_s1096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 xml:space="preserve">Psittacine atadenovirus A  </w:t>
                    </w:r>
                  </w:p>
                </w:txbxContent>
              </v:textbox>
            </v:rect>
            <v:rect id="_x0000_s1097" style="position:absolute;left:5414;top:820;width:1079;height:230;mso-wrap-style:none" filled="f" stroked="f">
              <v:textbox style="mso-next-textbox:#_x0000_s1097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psittacin</w:t>
                    </w:r>
                    <w:r w:rsidR="00CC6D79"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>-3</w:t>
                    </w:r>
                  </w:p>
                </w:txbxContent>
              </v:textbox>
            </v:rect>
            <v:line id="_x0000_s1098" style="position:absolute" from="2565,943" to="5408,944" strokeweight=".65pt">
              <v:stroke joinstyle="miter" endcap="square"/>
            </v:line>
            <v:shape id="_x0000_s1099" style="position:absolute;left:5295;top:1161;width:106;height:199" coordsize="106,199" path="m,l106,r,199l,199e" filled="f" strokeweight=".65pt">
              <v:stroke joinstyle="miter" endcap="square"/>
              <v:path arrowok="t"/>
            </v:shape>
            <v:rect id="_x0000_s1100" style="position:absolute;left:5460;top:1111;width:2238;height:290;mso-wrap-style:none" filled="f" stroked="f">
              <v:textbox style="mso-next-textbox:#_x0000_s1100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>Duck atadenovirus A</w:t>
                    </w:r>
                  </w:p>
                </w:txbxContent>
              </v:textbox>
            </v:rect>
            <v:rect id="_x0000_s1101" style="position:absolute;left:4458;top:1138;width:656;height:230;mso-wrap-style:none" filled="f" stroked="f">
              <v:textbox style="mso-next-textbox:#_x0000_s1101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duck-1</w:t>
                    </w:r>
                  </w:p>
                </w:txbxContent>
              </v:textbox>
            </v:rect>
            <v:line id="_x0000_s1102" style="position:absolute" from="2565,1260" to="4451,1261" strokeweight=".65pt">
              <v:stroke joinstyle="miter" endcap="square"/>
            </v:line>
            <v:line id="_x0000_s1103" style="position:absolute" from="2559,943" to="2560,1095" strokeweight=".65pt">
              <v:stroke joinstyle="miter" endcap="square"/>
            </v:line>
            <v:line id="_x0000_s1104" style="position:absolute" from="2559,1108" to="2560,1260" strokeweight=".65pt">
              <v:stroke joinstyle="miter" endcap="square"/>
            </v:line>
            <v:shape id="_x0000_s1105" style="position:absolute;left:1820;top:1102;width:739;height:370" coordsize="739,370" path="m,370l,,739,e" filled="f" strokeweight=".65pt">
              <v:stroke joinstyle="miter" endcap="square"/>
              <v:path arrowok="t"/>
            </v:shape>
            <v:shape id="_x0000_s1106" style="position:absolute;left:4867;top:1479;width:105;height:198" coordsize="105,198" path="m,l105,r,198l,198e" filled="f" strokeweight=".65pt">
              <v:stroke joinstyle="miter" endcap="square"/>
              <v:path arrowok="t"/>
            </v:shape>
            <v:rect id="_x0000_s1107" style="position:absolute;left:5032;top:1429;width:2367;height:290" filled="f" stroked="f">
              <v:textbox style="mso-next-textbox:#_x0000_s1107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>Ovine atadenovirus D</w:t>
                    </w:r>
                  </w:p>
                </w:txbxContent>
              </v:textbox>
            </v:rect>
            <v:rect id="_x0000_s1108" style="position:absolute;left:3990;top:1455;width:712;height:230;mso-wrap-style:none" filled="f" stroked="f">
              <v:textbox style="mso-next-textbox:#_x0000_s1108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ovine-7</w:t>
                    </w:r>
                  </w:p>
                </w:txbxContent>
              </v:textbox>
            </v:rect>
            <v:line id="_x0000_s1109" style="position:absolute" from="2770,1578" to="3983,1579" strokeweight=".65pt">
              <v:stroke joinstyle="miter" endcap="square"/>
            </v:line>
            <v:shape id="_x0000_s1110" style="position:absolute;left:5170;top:1796;width:106;height:199" coordsize="106,199" path="m,l106,r,199l,199e" filled="f" strokeweight=".65pt">
              <v:stroke joinstyle="miter" endcap="square"/>
              <v:path arrowok="t"/>
            </v:shape>
            <v:rect id="_x0000_s1111" style="position:absolute;left:5335;top:1747;width:2451;height:290;mso-wrap-style:none" filled="f" stroked="f">
              <v:textbox style="mso-next-textbox:#_x0000_s1111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b/>
                        <w:bCs/>
                        <w:color w:val="FF0000"/>
                      </w:rPr>
                      <w:t xml:space="preserve">Deer atadenovirus </w:t>
                    </w:r>
                    <w:r w:rsidR="00CC6D79">
                      <w:rPr>
                        <w:rFonts w:ascii="Tahoma" w:hAnsi="Tahoma" w:cs="Tahoma"/>
                        <w:b/>
                        <w:bCs/>
                        <w:color w:val="FF0000"/>
                      </w:rPr>
                      <w:t>A</w:t>
                    </w:r>
                  </w:p>
                </w:txbxContent>
              </v:textbox>
            </v:rect>
            <v:rect id="_x0000_s1112" style="position:absolute;left:4544;top:1773;width:634;height:230;mso-wrap-style:none" filled="f" stroked="f">
              <v:textbox style="mso-next-textbox:#_x0000_s1112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deer-1</w:t>
                    </w:r>
                  </w:p>
                </w:txbxContent>
              </v:textbox>
            </v:rect>
            <v:line id="_x0000_s1113" style="position:absolute" from="3165,1896" to="4537,1897" strokeweight=".65pt">
              <v:stroke joinstyle="miter" endcap="square"/>
            </v:line>
            <v:rect id="_x0000_s1114" style="position:absolute;left:4395;top:2090;width:823;height:230;mso-wrap-style:none" filled="f" stroked="f">
              <v:textbox style="mso-next-textbox:#_x0000_s1114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bovine-6</w:t>
                    </w:r>
                  </w:p>
                </w:txbxContent>
              </v:textbox>
            </v:rect>
            <v:shape id="_x0000_s1115" style="position:absolute;left:3864;top:2213;width:525;height:152" coordsize="525,152" path="m,152l,,525,e" filled="f" strokeweight=".65pt">
              <v:stroke joinstyle="miter" endcap="square"/>
              <v:path arrowok="t"/>
            </v:shape>
            <v:shape id="_x0000_s1116" style="position:absolute;left:5361;top:2432;width:106;height:198" coordsize="106,198" path="m,l106,r,198l,198e" filled="f" strokeweight=".65pt">
              <v:stroke joinstyle="miter" endcap="square"/>
              <v:path arrowok="t"/>
            </v:shape>
            <v:rect id="_x0000_s1117" style="position:absolute;left:5526;top:2382;width:2437;height:290;mso-wrap-style:none" filled="f" stroked="f">
              <v:textbox style="mso-next-textbox:#_x0000_s1117;mso-fit-shape-to-text:t" inset="0,0,0,0">
                <w:txbxContent>
                  <w:p w:rsidR="005442E4" w:rsidRDefault="005442E4" w:rsidP="005442E4">
                    <w:r>
                      <w:rPr>
                        <w:rFonts w:ascii="Tahoma" w:hAnsi="Tahoma" w:cs="Tahoma"/>
                        <w:i/>
                        <w:iCs/>
                        <w:color w:val="000000"/>
                      </w:rPr>
                      <w:t>Bovine atadenovirus D</w:t>
                    </w:r>
                  </w:p>
                </w:txbxContent>
              </v:textbox>
            </v:rect>
            <v:rect id="_x0000_s1118" style="position:absolute;left:4379;top:2408;width:823;height:230;mso-wrap-style:none" filled="f" stroked="f">
              <v:textbox style="mso-next-textbox:#_x0000_s1118;mso-fit-shape-to-text:t" inset="0,0,0,0">
                <w:txbxContent>
                  <w:p w:rsidR="005442E4" w:rsidRDefault="005442E4" w:rsidP="005442E4">
                    <w:r>
                      <w:rPr>
                        <w:rFonts w:ascii="Arial" w:hAnsi="Arial" w:cs="Arial"/>
                        <w:color w:val="000000"/>
                        <w:sz w:val="20"/>
                        <w:szCs w:val="20"/>
                      </w:rPr>
                      <w:t xml:space="preserve"> bovine-4</w:t>
                    </w:r>
                  </w:p>
                </w:txbxContent>
              </v:textbox>
            </v:rect>
            <v:line id="_x0000_s1119" style="position:absolute" from="3871,2531" to="4372,2532" strokeweight=".65pt">
              <v:stroke joinstyle="miter" endcap="square"/>
            </v:line>
            <v:line id="_x0000_s1120" style="position:absolute" from="3864,2379" to="3865,2531" strokeweight=".65pt">
              <v:stroke joinstyle="miter" endcap="square"/>
            </v:line>
            <v:shape id="_x0000_s1121" style="position:absolute;left:3159;top:2140;width:705;height:232" coordsize="705,232" path="m,l,232r705,e" filled="f" strokeweight=".65pt">
              <v:stroke joinstyle="miter" endcap="square"/>
              <v:path arrowok="t"/>
            </v:shape>
            <v:line id="_x0000_s1122" style="position:absolute" from="3159,1896" to="3160,2127" strokeweight=".65pt">
              <v:stroke joinstyle="miter" endcap="square"/>
            </v:line>
            <v:shape id="_x0000_s1123" style="position:absolute;left:2763;top:1863;width:396;height:271" coordsize="396,271" path="m,l,271r396,e" filled="f" strokeweight=".65pt">
              <v:stroke joinstyle="miter" endcap="square"/>
              <v:path arrowok="t"/>
            </v:shape>
            <v:line id="_x0000_s1124" style="position:absolute" from="2763,1578" to="2764,1849" strokeweight=".65pt">
              <v:stroke joinstyle="miter" endcap="square"/>
            </v:line>
            <v:shape id="_x0000_s1125" style="position:absolute;left:1820;top:1485;width:943;height:371" coordsize="943,371" path="m,l,371r943,e" filled="f" strokeweight=".65pt">
              <v:stroke joinstyle="miter" endcap="square"/>
              <v:path arrowok="t"/>
            </v:shape>
            <v:shape id="_x0000_s1126" style="position:absolute;left:132;top:900;width:1688;height:579" coordsize="1688,579" path="m,l,579r1688,e" filled="f" strokeweight=".65pt">
              <v:stroke joinstyle="miter" endcap="square"/>
              <v:path arrowok="t"/>
            </v:shape>
            <v:line id="_x0000_s1127" style="position:absolute" from="132,308" to="133,887" strokeweight=".65pt">
              <v:stroke joinstyle="miter" endcap="square"/>
            </v:line>
            <v:rect id="_x0000_s1128" style="position:absolute;left:2255;top:870;width:211;height:161;mso-wrap-style:none" filled="f" stroked="f">
              <v:textbox style="mso-next-textbox:#_x0000_s1128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100</w:t>
                    </w:r>
                  </w:p>
                </w:txbxContent>
              </v:textbox>
            </v:rect>
            <v:rect id="_x0000_s1129" style="position:absolute;left:3561;top:2402;width:211;height:161;mso-wrap-style:none" filled="f" stroked="f">
              <v:textbox style="mso-next-textbox:#_x0000_s1129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100</w:t>
                    </w:r>
                  </w:p>
                </w:txbxContent>
              </v:textbox>
            </v:rect>
            <v:rect id="_x0000_s1130" style="position:absolute;left:2935;top:2164;width:141;height:161;mso-wrap-style:none" filled="f" stroked="f">
              <v:textbox style="mso-next-textbox:#_x0000_s1130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97</w:t>
                    </w:r>
                  </w:p>
                </w:txbxContent>
              </v:textbox>
            </v:rect>
            <v:rect id="_x0000_s1131" style="position:absolute;left:2539;top:1886;width:141;height:161;mso-wrap-style:none" filled="f" stroked="f">
              <v:textbox style="mso-next-textbox:#_x0000_s1131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87</w:t>
                    </w:r>
                  </w:p>
                </w:txbxContent>
              </v:textbox>
            </v:rect>
            <v:rect id="_x0000_s1132" style="position:absolute;left:1517;top:1508;width:211;height:161;mso-wrap-style:none" filled="f" stroked="f">
              <v:textbox style="mso-next-textbox:#_x0000_s1132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100</w:t>
                    </w:r>
                  </w:p>
                </w:txbxContent>
              </v:textbox>
            </v:rect>
            <v:line id="_x0000_s1133" style="position:absolute" from="791,3017" to="1296,3018" strokeweight=".65pt">
              <v:stroke endcap="square"/>
            </v:line>
            <v:line id="_x0000_s1134" style="position:absolute" from="791,2964" to="792,3070" strokeweight=".65pt">
              <v:stroke endcap="square"/>
            </v:line>
            <v:line id="_x0000_s1135" style="position:absolute" from="1296,2964" to="1297,3070" strokeweight=".65pt">
              <v:stroke endcap="square"/>
            </v:line>
            <v:rect id="_x0000_s1136" style="position:absolute;left:943;top:3053;width:176;height:161;mso-wrap-style:none" filled="f" stroked="f">
              <v:textbox style="mso-next-textbox:#_x0000_s1136;mso-fit-shape-to-text:t" inset="0,0,0,0">
                <w:txbxContent>
                  <w:p w:rsidR="005442E4" w:rsidRDefault="005442E4" w:rsidP="005442E4">
                    <w:r>
                      <w:rPr>
                        <w:rFonts w:ascii="MS Sans Serif" w:hAnsi="MS Sans Serif" w:cs="MS Sans Serif"/>
                        <w:color w:val="000000"/>
                        <w:sz w:val="14"/>
                        <w:szCs w:val="14"/>
                      </w:rPr>
                      <w:t>0.1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A7180E" w:rsidRDefault="000528BF" w:rsidP="00C61A47">
      <w:pPr>
        <w:jc w:val="both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463" type="#_x0000_t202" style="width:474.9pt;height:65.2pt;visibility:visible;mso-left-percent:-10001;mso-top-percent:-10001;mso-position-horizontal:absolute;mso-position-horizontal-relative:char;mso-position-vertical:absolute;mso-position-vertical-relative:line;mso-left-percent:-10001;mso-top-percent:-10001" wrapcoords="-32 0 -32 21207 21600 21207 21600 0 -32 0" stroked="f">
            <v:textbox style="mso-next-textbox:#Szövegdoboz 4;mso-fit-shape-to-text:t" inset="0,0,0,0">
              <w:txbxContent>
                <w:p w:rsidR="005442E4" w:rsidRPr="000856A1" w:rsidRDefault="005442E4" w:rsidP="005442E4">
                  <w:pPr>
                    <w:pStyle w:val="Caption"/>
                    <w:ind w:left="142"/>
                    <w:rPr>
                      <w:b w:val="0"/>
                      <w:noProof/>
                      <w:color w:val="auto"/>
                      <w:sz w:val="24"/>
                      <w:szCs w:val="24"/>
                    </w:rPr>
                  </w:pPr>
                  <w:r w:rsidRPr="000856A1"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  <w:t xml:space="preserve">Fig. </w:t>
                  </w:r>
                  <w:r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  <w:t>1</w:t>
                  </w:r>
                  <w:r w:rsidRPr="000856A1">
                    <w:rPr>
                      <w:b w:val="0"/>
                      <w:i/>
                      <w:color w:val="auto"/>
                      <w:sz w:val="24"/>
                      <w:szCs w:val="24"/>
                    </w:rPr>
                    <w:t>.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</w:rPr>
                    <w:t xml:space="preserve"> 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Phylogenetic tree of full DNA polymerase amino acid sequences of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at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adenovirus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es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. Maximum likelihood calculation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(PhyML) 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with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WAG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+I+G model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(according to model selection in Topali platform)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. From the names of the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adenovirus 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types the word “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adenovirus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” was deleted for clarity.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Bootstrap 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values are shown in percent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(for 100 resamplings)</w:t>
                  </w:r>
                  <w:r w:rsidRPr="000856A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The newly proposed species is shown by red and bold font.</w:t>
                  </w:r>
                </w:p>
              </w:txbxContent>
            </v:textbox>
            <w10:wrap type="none"/>
            <w10:anchorlock/>
          </v:shape>
        </w:pict>
      </w:r>
    </w:p>
    <w:p w:rsidR="00BB37EE" w:rsidRDefault="008A7227" w:rsidP="00AC0E72">
      <w:r>
        <w:pict>
          <v:group id="_x0000_s1142" editas="canvas" style="width:317.3pt;height:705.75pt;mso-position-horizontal-relative:char;mso-position-vertical-relative:line" coordsize="6346,14115">
            <o:lock v:ext="edit" aspectratio="t"/>
            <v:shape id="_x0000_s1141" type="#_x0000_t75" style="position:absolute;width:6346;height:14115" o:preferrelative="f">
              <v:fill o:detectmouseclick="t"/>
              <v:path o:extrusionok="t" o:connecttype="none"/>
              <o:lock v:ext="edit" text="t"/>
            </v:shape>
            <v:group id="_x0000_s1343" style="position:absolute;left:1026;top:152;width:5050;height:10589" coordorigin="1026,152" coordsize="5050,10589">
              <v:shape id="_x0000_s1143" style="position:absolute;left:2968;top:184;width:76;height:152" coordsize="76,152" path="m,l76,r,152l,152e" filled="f" strokeweight=".6pt">
                <v:stroke joinstyle="miter" endcap="square"/>
                <v:path arrowok="t"/>
              </v:shape>
              <v:rect id="_x0000_s1144" style="position:absolute;left:3088;top:152;width:208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Murine mastadenovirus B</w:t>
                      </w:r>
                    </w:p>
                  </w:txbxContent>
                </v:textbox>
              </v:rect>
              <v:rect id="_x0000_s1145" style="position:absolute;left:2178;top:166;width:676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murine-2</w:t>
                      </w:r>
                    </w:p>
                  </w:txbxContent>
                </v:textbox>
              </v:rect>
              <v:line id="_x0000_s1146" style="position:absolute" from="1026,260" to="2173,261" strokeweight=".6pt">
                <v:stroke joinstyle="miter" endcap="square"/>
              </v:line>
              <v:shape id="_x0000_s1147" style="position:absolute;left:3363;top:465;width:76;height:152" coordsize="76,152" path="m,l76,r,152l,152e" filled="f" strokeweight=".6pt">
                <v:stroke joinstyle="miter" endcap="square"/>
                <v:path arrowok="t"/>
              </v:shape>
              <v:rect id="_x0000_s1148" style="position:absolute;left:3483;top:433;width:2086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Murine mastadenovirus C</w:t>
                      </w:r>
                    </w:p>
                  </w:txbxContent>
                </v:textbox>
              </v:rect>
              <v:rect id="_x0000_s1149" style="position:absolute;left:2573;top:447;width:676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murine-3</w:t>
                      </w:r>
                    </w:p>
                  </w:txbxContent>
                </v:textbox>
              </v:rect>
              <v:line id="_x0000_s1150" style="position:absolute" from="2295,541" to="2567,542" strokeweight=".6pt">
                <v:stroke joinstyle="miter" endcap="square"/>
              </v:line>
              <v:shape id="_x0000_s1151" style="position:absolute;left:3257;top:746;width:76;height:152" coordsize="76,152" path="m,l76,r,152l,152e" filled="f" strokeweight=".6pt">
                <v:stroke joinstyle="miter" endcap="square"/>
                <v:path arrowok="t"/>
              </v:shape>
              <v:rect id="_x0000_s1152" style="position:absolute;left:3377;top:714;width:208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Murine mastadenovirus A</w:t>
                      </w:r>
                    </w:p>
                  </w:txbxContent>
                </v:textbox>
              </v:rect>
              <v:rect id="_x0000_s1153" style="position:absolute;left:2468;top:728;width:676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murine-1</w:t>
                      </w:r>
                    </w:p>
                  </w:txbxContent>
                </v:textbox>
              </v:rect>
              <v:line id="_x0000_s1154" style="position:absolute" from="2295,822" to="2462,823" strokeweight=".6pt">
                <v:stroke joinstyle="miter" endcap="square"/>
              </v:line>
              <v:line id="_x0000_s1155" style="position:absolute" from="2290,541" to="2291,676" strokeweight=".6pt">
                <v:stroke joinstyle="miter" endcap="square"/>
              </v:line>
              <v:line id="_x0000_s1156" style="position:absolute" from="2290,687" to="2291,822" strokeweight=".6pt">
                <v:stroke joinstyle="miter" endcap="square"/>
              </v:line>
              <v:shape id="_x0000_s1157" style="position:absolute;left:1257;top:682;width:1033;height:1942" coordsize="1033,1942" path="m,1942l,,1033,e" filled="f" strokeweight=".6pt">
                <v:stroke joinstyle="miter" endcap="square"/>
                <v:path arrowok="t"/>
              </v:shape>
              <v:shape id="_x0000_s1158" style="position:absolute;left:3091;top:1027;width:76;height:152" coordsize="76,152" path="m,l76,r,152l,152e" filled="f" strokeweight=".6pt">
                <v:stroke joinstyle="miter" endcap="square"/>
                <v:path arrowok="t"/>
              </v:shape>
              <v:rect id="_x0000_s1159" style="position:absolute;left:3211;top:995;width:2076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Equine mastadenovirus B</w:t>
                      </w:r>
                    </w:p>
                  </w:txbxContent>
                </v:textbox>
              </v:rect>
              <v:rect id="_x0000_s1160" style="position:absolute;left:2313;top:1009;width:668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equine-2</w:t>
                      </w:r>
                    </w:p>
                  </w:txbxContent>
                </v:textbox>
              </v:rect>
              <v:line id="_x0000_s1161" style="position:absolute" from="1632,1103" to="2307,1104" strokeweight=".6pt">
                <v:stroke joinstyle="miter" endcap="square"/>
              </v:line>
              <v:shape id="_x0000_s1162" style="position:absolute;left:2950;top:1308;width:76;height:152" coordsize="76,152" path="m,l76,r,152l,152e" filled="f" strokeweight=".6pt">
                <v:stroke joinstyle="miter" endcap="square"/>
                <v:path arrowok="t"/>
              </v:shape>
              <v:rect id="_x0000_s1163" style="position:absolute;left:3070;top:1276;width:2123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FF0000"/>
                          <w:sz w:val="16"/>
                          <w:szCs w:val="16"/>
                        </w:rPr>
                        <w:t>Squirrel mastadenovirus A</w:t>
                      </w:r>
                    </w:p>
                  </w:txbxContent>
                </v:textbox>
              </v:rect>
              <v:rect id="_x0000_s1164" style="position:absolute;left:2126;top:1290;width:712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squirrel-1</w:t>
                      </w:r>
                    </w:p>
                  </w:txbxContent>
                </v:textbox>
              </v:rect>
              <v:line id="_x0000_s1165" style="position:absolute" from="1632,1384" to="2120,1385" strokeweight=".6pt">
                <v:stroke joinstyle="miter" endcap="square"/>
              </v:line>
              <v:line id="_x0000_s1166" style="position:absolute" from="1626,1103" to="1627,1237" strokeweight=".6pt">
                <v:stroke joinstyle="miter" endcap="square"/>
              </v:line>
              <v:line id="_x0000_s1167" style="position:absolute" from="1626,1249" to="1627,1384" strokeweight=".6pt">
                <v:stroke joinstyle="miter" endcap="square"/>
              </v:line>
              <v:shape id="_x0000_s1168" style="position:absolute;left:1488;top:1243;width:138;height:3332" coordsize="138,3332" path="m,3332l,,138,e" filled="f" strokeweight=".6pt">
                <v:stroke joinstyle="miter" endcap="square"/>
                <v:path arrowok="t"/>
              </v:shape>
              <v:rect id="_x0000_s1169" style="position:absolute;left:2392;top:1571;width:65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canine-1</w:t>
                      </w:r>
                    </w:p>
                  </w:txbxContent>
                </v:textbox>
              </v:rect>
              <v:shape id="_x0000_s1170" style="position:absolute;left:2301;top:1664;width:85;height:135" coordsize="85,135" path="m,135l,,85,e" filled="f" strokeweight=".6pt">
                <v:stroke joinstyle="miter" endcap="square"/>
                <v:path arrowok="t"/>
              </v:shape>
              <v:rect id="_x0000_s1171" style="position:absolute;left:2336;top:1851;width:65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canine-2</w:t>
                      </w:r>
                    </w:p>
                  </w:txbxContent>
                </v:textbox>
              </v:rect>
              <v:shape id="_x0000_s1172" style="position:absolute;left:2301;top:1811;width:29;height:134" coordsize="29,134" path="m,l,134r29,e" filled="f" strokeweight=".6pt">
                <v:stroke joinstyle="miter" endcap="square"/>
                <v:path arrowok="t"/>
              </v:shape>
              <v:shape id="_x0000_s1173" style="position:absolute;left:3170;top:1588;width:76;height:433" coordsize="76,433" path="m,l76,r,433l,433e" filled="f" strokeweight=".6pt">
                <v:stroke joinstyle="miter" endcap="square"/>
                <v:path arrowok="t"/>
              </v:shape>
              <v:rect id="_x0000_s1174" style="position:absolute;left:3290;top:1697;width:207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Canine mastadenovirus A</w:t>
                      </w:r>
                    </w:p>
                  </w:txbxContent>
                </v:textbox>
              </v:rect>
              <v:line id="_x0000_s1175" style="position:absolute" from="2208,1805" to="2301,1806" strokeweight=".6pt">
                <v:stroke joinstyle="miter" endcap="square"/>
              </v:line>
              <v:shape id="_x0000_s1176" style="position:absolute;left:2942;top:2150;width:76;height:152" coordsize="76,152" path="m,l76,r,152l,152e" filled="f" strokeweight=".6pt">
                <v:stroke joinstyle="miter" endcap="square"/>
                <v:path arrowok="t"/>
              </v:shape>
              <v:rect id="_x0000_s1177" style="position:absolute;left:3061;top:2118;width:1801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Bat mastadenovirus B</w:t>
                      </w:r>
                    </w:p>
                  </w:txbxContent>
                </v:textbox>
              </v:rect>
              <v:rect id="_x0000_s1178" style="position:absolute;left:2398;top:2132;width:41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bat-2</w:t>
                      </w:r>
                    </w:p>
                  </w:txbxContent>
                </v:textbox>
              </v:rect>
              <v:line id="_x0000_s1179" style="position:absolute" from="2208,2226" to="2392,2227" strokeweight=".6pt">
                <v:stroke joinstyle="miter" endcap="square"/>
              </v:line>
              <v:line id="_x0000_s1180" style="position:absolute" from="2202,1805" to="2203,2010" strokeweight=".6pt">
                <v:stroke joinstyle="miter" endcap="square"/>
              </v:line>
              <v:line id="_x0000_s1181" style="position:absolute" from="2202,2021" to="2203,2226" strokeweight=".6pt">
                <v:stroke joinstyle="miter" endcap="square"/>
              </v:line>
              <v:shape id="_x0000_s1182" style="position:absolute;left:2158;top:2016;width:44;height:310" coordsize="44,310" path="m,310l,,44,e" filled="f" strokeweight=".6pt">
                <v:stroke joinstyle="miter" endcap="square"/>
                <v:path arrowok="t"/>
              </v:shape>
              <v:shape id="_x0000_s1183" style="position:absolute;left:2947;top:2431;width:76;height:152" coordsize="76,152" path="m,l76,r,152l,152e" filled="f" strokeweight=".6pt">
                <v:stroke joinstyle="miter" endcap="square"/>
                <v:path arrowok="t"/>
              </v:shape>
              <v:rect id="_x0000_s1184" style="position:absolute;left:3067;top:2399;width:1801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Bat mastadenovirus A</w:t>
                      </w:r>
                    </w:p>
                  </w:txbxContent>
                </v:textbox>
              </v:rect>
              <v:rect id="_x0000_s1185" style="position:absolute;left:2404;top:2413;width:41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bat-3</w:t>
                      </w:r>
                    </w:p>
                  </w:txbxContent>
                </v:textbox>
              </v:rect>
              <v:line id="_x0000_s1186" style="position:absolute" from="2205,2507" to="2398,2508" strokeweight=".6pt">
                <v:stroke joinstyle="miter" endcap="square"/>
              </v:line>
              <v:shape id="_x0000_s1187" style="position:absolute;left:3828;top:2712;width:76;height:152" coordsize="76,152" path="m,l76,r,152l,152e" filled="f" strokeweight=".6pt">
                <v:stroke joinstyle="miter" endcap="square"/>
                <v:path arrowok="t"/>
              </v:shape>
              <v:rect id="_x0000_s1188" style="position:absolute;left:3947;top:2680;width:1770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Bat mastadenovirus G</w:t>
                      </w:r>
                    </w:p>
                  </w:txbxContent>
                </v:textbox>
              </v:rect>
              <v:rect id="_x0000_s1189" style="position:absolute;left:2336;top:2694;width:1406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bat-11 strain 250-A</w:t>
                      </w:r>
                    </w:p>
                  </w:txbxContent>
                </v:textbox>
              </v:rect>
              <v:line id="_x0000_s1190" style="position:absolute" from="2205,2788" to="2330,2789" strokeweight=".6pt">
                <v:stroke joinstyle="miter" endcap="square"/>
              </v:line>
              <v:line id="_x0000_s1191" style="position:absolute" from="2199,2507" to="2200,2642" strokeweight=".6pt">
                <v:stroke joinstyle="miter" endcap="square"/>
              </v:line>
              <v:line id="_x0000_s1192" style="position:absolute" from="2199,2653" to="2200,2788" strokeweight=".6pt">
                <v:stroke joinstyle="miter" endcap="square"/>
              </v:line>
              <v:shape id="_x0000_s1193" style="position:absolute;left:2158;top:2337;width:41;height:310" coordsize="41,310" path="m,l,310r41,e" filled="f" strokeweight=".6pt">
                <v:stroke joinstyle="miter" endcap="square"/>
                <v:path arrowok="t"/>
              </v:shape>
              <v:shape id="_x0000_s1194" style="position:absolute;left:2088;top:2331;width:70;height:363" coordsize="70,363" path="m,363l,,70,e" filled="f" strokeweight=".6pt">
                <v:stroke joinstyle="miter" endcap="square"/>
                <v:path arrowok="t"/>
              </v:shape>
              <v:shape id="_x0000_s1195" style="position:absolute;left:3202;top:2993;width:76;height:152" coordsize="76,152" path="m,l76,r,152l,152e" filled="f" strokeweight=".6pt">
                <v:stroke joinstyle="miter" endcap="square"/>
                <v:path arrowok="t"/>
              </v:shape>
              <v:rect id="_x0000_s1196" style="position:absolute;left:3322;top:2961;width:2028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Skunk mastadenovirus A</w:t>
                      </w:r>
                    </w:p>
                  </w:txbxContent>
                </v:textbox>
              </v:rect>
              <v:rect id="_x0000_s1197" style="position:absolute;left:2459;top:2975;width:605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skunk-1</w:t>
                      </w:r>
                    </w:p>
                  </w:txbxContent>
                </v:textbox>
              </v:rect>
              <v:line id="_x0000_s1198" style="position:absolute" from="2094,3069" to="2453,3070" strokeweight=".6pt">
                <v:stroke joinstyle="miter" endcap="square"/>
              </v:line>
              <v:line id="_x0000_s1199" style="position:absolute" from="2088,2706" to="2089,3069" strokeweight=".6pt">
                <v:stroke joinstyle="miter" endcap="square"/>
              </v:line>
              <v:shape id="_x0000_s1200" style="position:absolute;left:2006;top:2700;width:82;height:319" coordsize="82,319" path="m,319l,,82,e" filled="f" strokeweight=".6pt">
                <v:stroke joinstyle="miter" endcap="square"/>
                <v:path arrowok="t"/>
              </v:shape>
              <v:shape id="_x0000_s1201" style="position:absolute;left:3079;top:3273;width:76;height:153" coordsize="76,153" path="m,l76,r,153l,153e" filled="f" strokeweight=".6pt">
                <v:stroke joinstyle="miter" endcap="square"/>
                <v:path arrowok="t"/>
              </v:shape>
              <v:rect id="_x0000_s1202" style="position:absolute;left:3199;top:3242;width:2076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Equine mastadenovirus A</w:t>
                      </w:r>
                    </w:p>
                  </w:txbxContent>
                </v:textbox>
              </v:rect>
              <v:rect id="_x0000_s1203" style="position:absolute;left:2301;top:3256;width:668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equine-1</w:t>
                      </w:r>
                    </w:p>
                  </w:txbxContent>
                </v:textbox>
              </v:rect>
              <v:line id="_x0000_s1204" style="position:absolute" from="2012,3349" to="2295,3350" strokeweight=".6pt">
                <v:stroke joinstyle="miter" endcap="square"/>
              </v:line>
              <v:line id="_x0000_s1205" style="position:absolute" from="2006,3031" to="2007,3349" strokeweight=".6pt">
                <v:stroke joinstyle="miter" endcap="square"/>
              </v:line>
              <v:shape id="_x0000_s1206" style="position:absolute;left:1792;top:3025;width:214;height:910" coordsize="214,910" path="m,910l,,214,e" filled="f" strokeweight=".6pt">
                <v:stroke joinstyle="miter" endcap="square"/>
                <v:path arrowok="t"/>
              </v:shape>
              <v:shape id="_x0000_s1207" style="position:absolute;left:3099;top:3554;width:76;height:152" coordsize="76,152" path="m,l76,r,152l,152e" filled="f" strokeweight=".6pt">
                <v:stroke joinstyle="miter" endcap="square"/>
                <v:path arrowok="t"/>
              </v:shape>
              <v:rect id="_x0000_s1208" style="position:absolute;left:3219;top:3522;width:2075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Bovine mastadenovirus A</w:t>
                      </w:r>
                    </w:p>
                  </w:txbxContent>
                </v:textbox>
              </v:rect>
              <v:rect id="_x0000_s1209" style="position:absolute;left:2345;top:3536;width:65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bovine-1</w:t>
                      </w:r>
                    </w:p>
                  </w:txbxContent>
                </v:textbox>
              </v:rect>
              <v:line id="_x0000_s1210" style="position:absolute" from="2140,3630" to="2339,3631" strokeweight=".6pt">
                <v:stroke joinstyle="miter" endcap="square"/>
              </v:line>
              <v:shape id="_x0000_s1211" style="position:absolute;left:3146;top:3835;width:76;height:152" coordsize="76,152" path="m,l76,r,152l,152e" filled="f" strokeweight=".6pt">
                <v:stroke joinstyle="miter" endcap="square"/>
                <v:path arrowok="t"/>
              </v:shape>
              <v:rect id="_x0000_s1212" style="position:absolute;left:3266;top:3803;width:1990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Ovine mastadenovirus A</w:t>
                      </w:r>
                    </w:p>
                  </w:txbxContent>
                </v:textbox>
              </v:rect>
              <v:rect id="_x0000_s1213" style="position:absolute;left:2392;top:3817;width:65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bovine-2</w:t>
                      </w:r>
                    </w:p>
                  </w:txbxContent>
                </v:textbox>
              </v:rect>
              <v:line id="_x0000_s1214" style="position:absolute" from="2140,3911" to="2386,3912" strokeweight=".6pt">
                <v:stroke joinstyle="miter" endcap="square"/>
              </v:line>
              <v:line id="_x0000_s1215" style="position:absolute" from="2135,3630" to="2136,3765" strokeweight=".6pt">
                <v:stroke joinstyle="miter" endcap="square"/>
              </v:line>
              <v:line id="_x0000_s1216" style="position:absolute" from="2135,3777" to="2136,3911" strokeweight=".6pt">
                <v:stroke joinstyle="miter" endcap="square"/>
              </v:line>
              <v:shape id="_x0000_s1217" style="position:absolute;left:2021;top:3771;width:114;height:204" coordsize="114,204" path="m,204l,,114,e" filled="f" strokeweight=".6pt">
                <v:stroke joinstyle="miter" endcap="square"/>
                <v:path arrowok="t"/>
              </v:shape>
              <v:shape id="_x0000_s1218" style="position:absolute;left:3173;top:4116;width:76;height:152" coordsize="76,152" path="m,l76,r,152l,152e" filled="f" strokeweight=".6pt">
                <v:stroke joinstyle="miter" endcap="square"/>
                <v:path arrowok="t"/>
              </v:shape>
              <v:rect id="_x0000_s1219" style="position:absolute;left:3292;top:4084;width:212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Porcine mastadenovirus C</w:t>
                      </w:r>
                    </w:p>
                  </w:txbxContent>
                </v:textbox>
              </v:rect>
              <v:rect id="_x0000_s1220" style="position:absolute;left:2348;top:4098;width:712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porcine-5</w:t>
                      </w:r>
                    </w:p>
                  </w:txbxContent>
                </v:textbox>
              </v:rect>
              <v:line id="_x0000_s1221" style="position:absolute" from="2026,4192" to="2342,4193" strokeweight=".6pt">
                <v:stroke joinstyle="miter" endcap="square"/>
              </v:line>
              <v:line id="_x0000_s1222" style="position:absolute" from="2021,3987" to="2022,4192" strokeweight=".6pt">
                <v:stroke joinstyle="miter" endcap="square"/>
              </v:line>
              <v:shape id="_x0000_s1223" style="position:absolute;left:1930;top:3981;width:91;height:416" coordsize="91,416" path="m,416l,,91,e" filled="f" strokeweight=".6pt">
                <v:stroke joinstyle="miter" endcap="square"/>
                <v:path arrowok="t"/>
              </v:shape>
              <v:shape id="_x0000_s1224" style="position:absolute;left:3579;top:4397;width:76;height:152" coordsize="76,152" path="m,l76,r,152l,152e" filled="f" strokeweight=".6pt">
                <v:stroke joinstyle="miter" endcap="square"/>
                <v:path arrowok="t"/>
              </v:shape>
              <v:rect id="_x0000_s1225" style="position:absolute;left:3699;top:4365;width:2151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Dolphin mastadenovirus A</w:t>
                      </w:r>
                    </w:p>
                  </w:txbxContent>
                </v:textbox>
              </v:rect>
              <v:rect id="_x0000_s1226" style="position:absolute;left:2404;top:4379;width:1077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dolphin-2 USA</w:t>
                      </w:r>
                    </w:p>
                  </w:txbxContent>
                </v:textbox>
              </v:rect>
              <v:line id="_x0000_s1227" style="position:absolute" from="2199,4473" to="2398,4474" strokeweight=".6pt">
                <v:stroke joinstyle="miter" endcap="square"/>
              </v:line>
              <v:rect id="_x0000_s1228" style="position:absolute;left:2424;top:4660;width:201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porpoise-1 (partial genome)</w:t>
                      </w:r>
                    </w:p>
                  </w:txbxContent>
                </v:textbox>
              </v:rect>
              <v:shape id="_x0000_s1229" style="position:absolute;left:2193;top:4619;width:225;height:135" coordsize="225,135" path="m,l,135r225,e" filled="f" strokeweight=".6pt">
                <v:stroke joinstyle="miter" endcap="square"/>
                <v:path arrowok="t"/>
              </v:shape>
              <v:line id="_x0000_s1230" style="position:absolute" from="2193,4473" to="2194,4607" strokeweight=".6pt">
                <v:stroke joinstyle="miter" endcap="square"/>
              </v:line>
              <v:shape id="_x0000_s1231" style="position:absolute;left:2088;top:4613;width:105;height:205" coordsize="105,205" path="m,205l,,105,e" filled="f" strokeweight=".6pt">
                <v:stroke joinstyle="miter" endcap="square"/>
                <v:path arrowok="t"/>
              </v:shape>
              <v:shape id="_x0000_s1232" style="position:absolute;left:3845;top:4958;width:76;height:152" coordsize="76,152" path="m,l76,r,152l,152e" filled="f" strokeweight=".6pt">
                <v:stroke joinstyle="miter" endcap="square"/>
                <v:path arrowok="t"/>
              </v:shape>
              <v:rect id="_x0000_s1233" style="position:absolute;left:3965;top:4926;width:2111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FF0000"/>
                          <w:sz w:val="16"/>
                          <w:szCs w:val="16"/>
                        </w:rPr>
                        <w:t>Dolphin mastadenovirus B</w:t>
                      </w:r>
                    </w:p>
                  </w:txbxContent>
                </v:textbox>
              </v:rect>
              <v:rect id="_x0000_s1234" style="position:absolute;left:2599;top:4940;width:1157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dolphin-1 Spain</w:t>
                      </w:r>
                    </w:p>
                  </w:txbxContent>
                </v:textbox>
              </v:rect>
              <v:line id="_x0000_s1235" style="position:absolute" from="2094,5034" to="2594,5035" strokeweight=".6pt">
                <v:stroke joinstyle="miter" endcap="square"/>
              </v:line>
              <v:line id="_x0000_s1236" style="position:absolute" from="2088,4830" to="2089,5034" strokeweight=".6pt">
                <v:stroke joinstyle="miter" endcap="square"/>
              </v:line>
              <v:shape id="_x0000_s1237" style="position:absolute;left:1930;top:4408;width:158;height:416" coordsize="158,416" path="m,l,416r158,e" filled="f" strokeweight=".6pt">
                <v:stroke joinstyle="miter" endcap="square"/>
                <v:path arrowok="t"/>
              </v:shape>
              <v:shape id="_x0000_s1238" style="position:absolute;left:1857;top:4403;width:73;height:450" coordsize="73,450" path="m,450l,,73,e" filled="f" strokeweight=".6pt">
                <v:stroke joinstyle="miter" endcap="square"/>
                <v:path arrowok="t"/>
              </v:shape>
              <v:shape id="_x0000_s1239" style="position:absolute;left:3459;top:5239;width:76;height:152" coordsize="76,152" path="m,l76,r,152l,152e" filled="f" strokeweight=".6pt">
                <v:stroke joinstyle="miter" endcap="square"/>
                <v:path arrowok="t"/>
              </v:shape>
              <v:rect id="_x0000_s1240" style="position:absolute;left:3579;top:5207;width:2132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Porcine mastadenovirus A</w:t>
                      </w:r>
                    </w:p>
                  </w:txbxContent>
                </v:textbox>
              </v:rect>
              <v:rect id="_x0000_s1241" style="position:absolute;left:2635;top:5221;width:712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porcine-3</w:t>
                      </w:r>
                    </w:p>
                  </w:txbxContent>
                </v:textbox>
              </v:rect>
              <v:line id="_x0000_s1242" style="position:absolute" from="1863,5315" to="2629,5316" strokeweight=".6pt">
                <v:stroke joinstyle="miter" endcap="square"/>
              </v:line>
              <v:line id="_x0000_s1243" style="position:absolute" from="1857,4865" to="1858,5315" strokeweight=".6pt">
                <v:stroke joinstyle="miter" endcap="square"/>
              </v:line>
              <v:shape id="_x0000_s1244" style="position:absolute;left:1792;top:3946;width:65;height:913" coordsize="65,913" path="m,l,913r65,e" filled="f" strokeweight=".6pt">
                <v:stroke joinstyle="miter" endcap="square"/>
                <v:path arrowok="t"/>
              </v:shape>
              <v:shape id="_x0000_s1245" style="position:absolute;left:1728;top:3940;width:64;height:893" coordsize="64,893" path="m,893l,,64,e" filled="f" strokeweight=".6pt">
                <v:stroke joinstyle="miter" endcap="square"/>
                <v:path arrowok="t"/>
              </v:shape>
              <v:shape id="_x0000_s1246" style="position:absolute;left:3202;top:5520;width:76;height:152" coordsize="76,152" path="m,l76,r,152l,152e" filled="f" strokeweight=".6pt">
                <v:stroke joinstyle="miter" endcap="square"/>
                <v:path arrowok="t"/>
              </v:shape>
              <v:rect id="_x0000_s1247" style="position:absolute;left:3322;top:5488;width:2424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Tree shrew mastadenovirus A</w:t>
                      </w:r>
                    </w:p>
                  </w:txbxContent>
                </v:textbox>
              </v:rect>
              <v:rect id="_x0000_s1248" style="position:absolute;left:2213;top:5502;width:881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tree shew-1</w:t>
                      </w:r>
                    </w:p>
                  </w:txbxContent>
                </v:textbox>
              </v:rect>
              <v:line id="_x0000_s1249" style="position:absolute" from="1813,5596" to="2208,5597" strokeweight=".6pt">
                <v:stroke joinstyle="miter" endcap="square"/>
              </v:line>
              <v:shape id="_x0000_s1250" style="position:absolute;left:3605;top:5801;width:76;height:152" coordsize="76,152" path="m,l76,r,152l,152e" filled="f" strokeweight=".6pt">
                <v:stroke joinstyle="miter" endcap="square"/>
                <v:path arrowok="t"/>
              </v:shape>
              <v:rect id="_x0000_s1251" style="position:absolute;left:3725;top:5769;width:1758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Bat mastadenovirus C</w:t>
                      </w:r>
                    </w:p>
                  </w:txbxContent>
                </v:textbox>
              </v:rect>
              <v:rect id="_x0000_s1252" style="position:absolute;left:2219;top:5783;width:1281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bat-4 strain WIV9</w:t>
                      </w:r>
                    </w:p>
                  </w:txbxContent>
                </v:textbox>
              </v:rect>
              <v:line id="_x0000_s1253" style="position:absolute" from="1813,5877" to="2213,5878" strokeweight=".6pt">
                <v:stroke joinstyle="miter" endcap="square"/>
              </v:line>
              <v:line id="_x0000_s1254" style="position:absolute" from="1807,5596" to="1808,5731" strokeweight=".6pt">
                <v:stroke joinstyle="miter" endcap="square"/>
              </v:line>
              <v:line id="_x0000_s1255" style="position:absolute" from="1807,5742" to="1808,5877" strokeweight=".6pt">
                <v:stroke joinstyle="miter" endcap="square"/>
              </v:line>
              <v:shape id="_x0000_s1256" style="position:absolute;left:1728;top:4844;width:79;height:892" coordsize="79,892" path="m,l,892r79,e" filled="f" strokeweight=".6pt">
                <v:stroke joinstyle="miter" endcap="square"/>
                <v:path arrowok="t"/>
              </v:shape>
              <v:shape id="_x0000_s1257" style="position:absolute;left:1699;top:4838;width:29;height:653" coordsize="29,653" path="m,653l,,29,e" filled="f" strokeweight=".6pt">
                <v:stroke joinstyle="miter" endcap="square"/>
                <v:path arrowok="t"/>
              </v:shape>
              <v:shape id="_x0000_s1258" style="position:absolute;left:3018;top:6082;width:76;height:152" coordsize="76,152" path="m,l76,r,152l,152e" filled="f" strokeweight=".6pt">
                <v:stroke joinstyle="miter" endcap="square"/>
                <v:path arrowok="t"/>
              </v:shape>
              <v:rect id="_x0000_s1259" style="position:absolute;left:3137;top:6050;width:2165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Sea lion mastadenovirus A</w:t>
                      </w:r>
                    </w:p>
                  </w:txbxContent>
                </v:textbox>
              </v:rect>
              <v:rect id="_x0000_s1260" style="position:absolute;left:2158;top:6064;width:73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sea lion-1</w:t>
                      </w:r>
                    </w:p>
                  </w:txbxContent>
                </v:textbox>
              </v:rect>
              <v:line id="_x0000_s1261" style="position:absolute" from="1705,6158" to="2152,6159" strokeweight=".6pt">
                <v:stroke joinstyle="miter" endcap="square"/>
              </v:line>
              <v:line id="_x0000_s1262" style="position:absolute" from="1699,5502" to="1700,6158" strokeweight=".6pt">
                <v:stroke joinstyle="miter" endcap="square"/>
              </v:line>
              <v:shape id="_x0000_s1263" style="position:absolute;left:1675;top:5497;width:24;height:675" coordsize="24,675" path="m,675l,,24,e" filled="f" strokeweight=".6pt">
                <v:stroke joinstyle="miter" endcap="square"/>
                <v:path arrowok="t"/>
              </v:shape>
              <v:shape id="_x0000_s1264" style="position:absolute;left:3845;top:6363;width:76;height:152" coordsize="76,152" path="m,l76,r,152l,152e" filled="f" strokeweight=".6pt">
                <v:stroke joinstyle="miter" endcap="square"/>
                <v:path arrowok="t"/>
              </v:shape>
              <v:rect id="_x0000_s1265" style="position:absolute;left:3965;top:6331;width:1772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Bat mastadenovirus D</w:t>
                      </w:r>
                    </w:p>
                  </w:txbxContent>
                </v:textbox>
              </v:rect>
              <v:rect id="_x0000_s1266" style="position:absolute;left:2377;top:6345;width:137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bat-7 strain WIV12</w:t>
                      </w:r>
                    </w:p>
                  </w:txbxContent>
                </v:textbox>
              </v:rect>
              <v:line id="_x0000_s1267" style="position:absolute" from="2164,6439" to="2371,6440" strokeweight=".6pt">
                <v:stroke joinstyle="miter" endcap="square"/>
              </v:line>
              <v:shape id="_x0000_s1268" style="position:absolute;left:3883;top:6643;width:76;height:152" coordsize="76,152" path="m,l76,r,152l,152e" filled="f" strokeweight=".6pt">
                <v:stroke joinstyle="miter" endcap="square"/>
                <v:path arrowok="t"/>
              </v:shape>
              <v:rect id="_x0000_s1269" style="position:absolute;left:4003;top:6611;width:1750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Bat mastadenovirus E</w:t>
                      </w:r>
                    </w:p>
                  </w:txbxContent>
                </v:textbox>
              </v:rect>
              <v:rect id="_x0000_s1270" style="position:absolute;left:2415;top:6625;width:137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bat-8 strain WIV13</w:t>
                      </w:r>
                    </w:p>
                  </w:txbxContent>
                </v:textbox>
              </v:rect>
              <v:line id="_x0000_s1271" style="position:absolute" from="2164,6719" to="2409,6720" strokeweight=".6pt">
                <v:stroke joinstyle="miter" endcap="square"/>
              </v:line>
              <v:line id="_x0000_s1272" style="position:absolute" from="2158,6439" to="2159,6573" strokeweight=".6pt">
                <v:stroke joinstyle="miter" endcap="square"/>
              </v:line>
              <v:line id="_x0000_s1273" style="position:absolute" from="2158,6585" to="2159,6719" strokeweight=".6pt">
                <v:stroke joinstyle="miter" endcap="square"/>
              </v:line>
              <v:shape id="_x0000_s1274" style="position:absolute;left:1880;top:6579;width:278;height:275" coordsize="278,275" path="m,275l,,278,e" filled="f" strokeweight=".6pt">
                <v:stroke joinstyle="miter" endcap="square"/>
                <v:path arrowok="t"/>
              </v:shape>
              <v:rect id="_x0000_s1275" style="position:absolute;left:2339;top:6906;width:801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bat-WIV17</w:t>
                      </w:r>
                    </w:p>
                  </w:txbxContent>
                </v:textbox>
              </v:rect>
              <v:shape id="_x0000_s1276" style="position:absolute;left:2307;top:7000;width:26;height:135" coordsize="26,135" path="m,135l,,26,e" filled="f" strokeweight=".6pt">
                <v:stroke joinstyle="miter" endcap="square"/>
                <v:path arrowok="t"/>
              </v:shape>
              <v:rect id="_x0000_s1277" style="position:absolute;left:2339;top:7187;width:801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bat-WIV18</w:t>
                      </w:r>
                    </w:p>
                  </w:txbxContent>
                </v:textbox>
              </v:rect>
              <v:shape id="_x0000_s1278" style="position:absolute;left:2307;top:7146;width:26;height:135" coordsize="26,135" path="m,l,135r26,e" filled="f" strokeweight=".6pt">
                <v:stroke joinstyle="miter" endcap="square"/>
                <v:path arrowok="t"/>
              </v:shape>
              <v:shape id="_x0000_s1279" style="position:absolute;left:3257;top:6924;width:76;height:433" coordsize="76,433" path="m,l76,r,433l,433e" filled="f" strokeweight=".6pt">
                <v:stroke joinstyle="miter" endcap="square"/>
                <v:path arrowok="t"/>
              </v:shape>
              <v:rect id="_x0000_s1280" style="position:absolute;left:3377;top:7033;width:1744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Bat mastadenovirus F</w:t>
                      </w:r>
                    </w:p>
                  </w:txbxContent>
                </v:textbox>
              </v:rect>
              <v:line id="_x0000_s1281" style="position:absolute" from="1886,7141" to="2307,7142" strokeweight=".6pt">
                <v:stroke joinstyle="miter" endcap="square"/>
              </v:line>
              <v:line id="_x0000_s1282" style="position:absolute" from="1880,6866" to="1881,7141" strokeweight=".6pt">
                <v:stroke joinstyle="miter" endcap="square"/>
              </v:line>
              <v:shape id="_x0000_s1283" style="position:absolute;left:1675;top:6184;width:205;height:676" coordsize="205,676" path="m,l,676r205,e" filled="f" strokeweight=".6pt">
                <v:stroke joinstyle="miter" endcap="square"/>
                <v:path arrowok="t"/>
              </v:shape>
              <v:shape id="_x0000_s1284" style="position:absolute;left:1617;top:6178;width:58;height:755" coordsize="58,755" path="m,755l,,58,e" filled="f" strokeweight=".6pt">
                <v:stroke joinstyle="miter" endcap="square"/>
                <v:path arrowok="t"/>
              </v:shape>
              <v:shape id="_x0000_s1285" style="position:absolute;left:3088;top:7486;width:76;height:152" coordsize="76,152" path="m,l76,r,152l,152e" filled="f" strokeweight=".6pt">
                <v:stroke joinstyle="miter" endcap="square"/>
                <v:path arrowok="t"/>
              </v:shape>
              <v:rect id="_x0000_s1286" style="position:absolute;left:3208;top:7454;width:2076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Bovine mastadenovirus B</w:t>
                      </w:r>
                    </w:p>
                  </w:txbxContent>
                </v:textbox>
              </v:rect>
              <v:rect id="_x0000_s1287" style="position:absolute;left:2333;top:7468;width:65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bovine-3</w:t>
                      </w:r>
                    </w:p>
                  </w:txbxContent>
                </v:textbox>
              </v:rect>
              <v:line id="_x0000_s1288" style="position:absolute" from="2164,7562" to="2328,7563" strokeweight=".6pt">
                <v:stroke joinstyle="miter" endcap="square"/>
              </v:line>
              <v:shape id="_x0000_s1289" style="position:absolute;left:3676;top:7767;width:76;height:152" coordsize="76,152" path="m,l76,r,152l,152e" filled="f" strokeweight=".6pt">
                <v:stroke joinstyle="miter" endcap="square"/>
                <v:path arrowok="t"/>
              </v:shape>
              <v:rect id="_x0000_s1290" style="position:absolute;left:3795;top:7735;width:186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FF0000"/>
                          <w:sz w:val="16"/>
                          <w:szCs w:val="16"/>
                        </w:rPr>
                        <w:t>Deer mastadenovirus B</w:t>
                      </w:r>
                    </w:p>
                  </w:txbxContent>
                </v:textbox>
              </v:rect>
              <v:rect id="_x0000_s1291" style="position:absolute;left:2301;top:7749;width:129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deer-2 strain1339</w:t>
                      </w:r>
                    </w:p>
                  </w:txbxContent>
                </v:textbox>
              </v:rect>
              <v:line id="_x0000_s1292" style="position:absolute" from="2164,7843" to="2295,7844" strokeweight=".6pt">
                <v:stroke joinstyle="miter" endcap="square"/>
              </v:line>
              <v:line id="_x0000_s1293" style="position:absolute" from="2158,7562" to="2159,7696" strokeweight=".6pt">
                <v:stroke joinstyle="miter" endcap="square"/>
              </v:line>
              <v:line id="_x0000_s1294" style="position:absolute" from="2158,7708" to="2159,7843" strokeweight=".6pt">
                <v:stroke joinstyle="miter" endcap="square"/>
              </v:line>
              <v:shape id="_x0000_s1295" style="position:absolute;left:1617;top:6945;width:541;height:757" coordsize="541,757" path="m,l,757r541,e" filled="f" strokeweight=".6pt">
                <v:stroke joinstyle="miter" endcap="square"/>
                <v:path arrowok="t"/>
              </v:shape>
              <v:shape id="_x0000_s1296" style="position:absolute;left:1561;top:6939;width:56;height:977" coordsize="56,977" path="m,977l,,56,e" filled="f" strokeweight=".6pt">
                <v:stroke joinstyle="miter" endcap="square"/>
                <v:path arrowok="t"/>
              </v:shape>
              <v:shape id="_x0000_s1297" style="position:absolute;left:3243;top:8047;width:76;height:153" coordsize="76,153" path="m,l76,r,153l,153e" filled="f" strokeweight=".6pt">
                <v:stroke joinstyle="miter" endcap="square"/>
                <v:path arrowok="t"/>
              </v:shape>
              <v:rect id="_x0000_s1298" style="position:absolute;left:3363;top:8016;width:2333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Platirrhini mastadenovirus A</w:t>
                      </w:r>
                    </w:p>
                  </w:txbxContent>
                </v:textbox>
              </v:rect>
              <v:rect id="_x0000_s1299" style="position:absolute;left:2161;top:8030;width:952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titi monkey-1</w:t>
                      </w:r>
                    </w:p>
                  </w:txbxContent>
                </v:textbox>
              </v:rect>
              <v:line id="_x0000_s1300" style="position:absolute" from="1728,8124" to="2155,8125" strokeweight=".6pt">
                <v:stroke joinstyle="miter" endcap="square"/>
              </v:line>
              <v:shape id="_x0000_s1301" style="position:absolute;left:3167;top:8328;width:76;height:152" coordsize="76,152" path="m,l76,r,152l,152e" filled="f" strokeweight=".6pt">
                <v:stroke joinstyle="miter" endcap="square"/>
                <v:path arrowok="t"/>
              </v:shape>
              <v:rect id="_x0000_s1302" style="position:absolute;left:3287;top:8296;width:2005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color w:val="0000FF"/>
                          <w:sz w:val="16"/>
                          <w:szCs w:val="16"/>
                        </w:rPr>
                        <w:t>Simian mastadenovirus I</w:t>
                      </w:r>
                    </w:p>
                  </w:txbxContent>
                </v:textbox>
              </v:rect>
              <v:rect id="_x0000_s1303" style="position:absolute;left:2307;top:8310;width:73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simian-55</w:t>
                      </w:r>
                    </w:p>
                  </w:txbxContent>
                </v:textbox>
              </v:rect>
              <v:line id="_x0000_s1304" style="position:absolute" from="2102,8404" to="2301,8405" strokeweight=".6pt">
                <v:stroke joinstyle="miter" endcap="square"/>
              </v:line>
              <v:shape id="_x0000_s1305" style="position:absolute;left:3149;top:8609;width:76;height:152" coordsize="76,152" path="m,l76,r,152l,152e" filled="f" strokeweight=".6pt">
                <v:stroke joinstyle="miter" endcap="square"/>
                <v:path arrowok="t"/>
              </v:shape>
              <v:rect id="_x0000_s1306" style="position:absolute;left:3269;top:8577;width:2087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Simian mastadenovirus G</w:t>
                      </w:r>
                    </w:p>
                  </w:txbxContent>
                </v:textbox>
              </v:rect>
              <v:rect id="_x0000_s1307" style="position:absolute;left:2290;top:8591;width:73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simian-20</w:t>
                      </w:r>
                    </w:p>
                  </w:txbxContent>
                </v:textbox>
              </v:rect>
              <v:line id="_x0000_s1308" style="position:absolute" from="2158,8685" to="2284,8686" strokeweight=".6pt">
                <v:stroke joinstyle="miter" endcap="square"/>
              </v:line>
              <v:rect id="_x0000_s1309" style="position:absolute;left:2269;top:8872;width:739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simian-48</w:t>
                      </w:r>
                    </w:p>
                  </w:txbxContent>
                </v:textbox>
              </v:rect>
              <v:shape id="_x0000_s1310" style="position:absolute;left:2257;top:8966;width:6;height:205" coordsize="6,205" path="m,205l,,6,e" filled="f" strokeweight=".6pt">
                <v:stroke joinstyle="miter" endcap="square"/>
                <v:path arrowok="t"/>
              </v:shape>
              <v:rect id="_x0000_s1311" style="position:absolute;left:2272;top:9153;width:65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simian-6</w:t>
                      </w:r>
                    </w:p>
                  </w:txbxContent>
                </v:textbox>
              </v:rect>
              <v:shape id="_x0000_s1312" style="position:absolute;left:2260;top:9247;width:6;height:134" coordsize="6,134" path="m,134l,,6,e" filled="f" strokeweight=".6pt">
                <v:stroke joinstyle="miter" endcap="square"/>
                <v:path arrowok="t"/>
              </v:shape>
              <v:rect id="_x0000_s1313" style="position:absolute;left:2269;top:9434;width:650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simian-3</w:t>
                      </w:r>
                    </w:p>
                  </w:txbxContent>
                </v:textbox>
              </v:rect>
              <v:shape id="_x0000_s1314" style="position:absolute;left:2260;top:9393;width:3;height:135" coordsize="3,135" path="m,l,135r3,e" filled="f" strokeweight=".6pt">
                <v:stroke joinstyle="miter" endcap="square"/>
                <v:path arrowok="t"/>
              </v:shape>
              <v:shape id="_x0000_s1315" style="position:absolute;left:2257;top:9182;width:3;height:205" coordsize="3,205" path="m,l,205r3,e" filled="f" strokeweight=".6pt">
                <v:stroke joinstyle="miter" endcap="square"/>
                <v:path arrowok="t"/>
              </v:shape>
              <v:shape id="_x0000_s1316" style="position:absolute;left:3129;top:8890;width:76;height:714" coordsize="76,714" path="m,l76,r,714l,714e" filled="f" strokeweight=".6pt">
                <v:stroke joinstyle="miter" endcap="square"/>
                <v:path arrowok="t"/>
              </v:shape>
              <v:rect id="_x0000_s1317" style="position:absolute;left:3249;top:9139;width:2077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Simian mastadenovirus A</w:t>
                      </w:r>
                    </w:p>
                  </w:txbxContent>
                </v:textbox>
              </v:rect>
              <v:line id="_x0000_s1318" style="position:absolute" from="2158,9177" to="2257,9178" strokeweight=".6pt">
                <v:stroke joinstyle="miter" endcap="square"/>
              </v:line>
              <v:line id="_x0000_s1319" style="position:absolute" from="2152,8685" to="2153,8925" strokeweight=".6pt">
                <v:stroke joinstyle="miter" endcap="square"/>
              </v:line>
              <v:line id="_x0000_s1320" style="position:absolute" from="2152,8937" to="2153,9177" strokeweight=".6pt">
                <v:stroke joinstyle="miter" endcap="square"/>
              </v:line>
              <v:shape id="_x0000_s1321" style="position:absolute;left:2097;top:8673;width:55;height:258" coordsize="55,258" path="m,l,258r55,e" filled="f" strokeweight=".6pt">
                <v:stroke joinstyle="miter" endcap="square"/>
                <v:path arrowok="t"/>
              </v:shape>
              <v:line id="_x0000_s1322" style="position:absolute" from="2097,8404" to="2098,8662" strokeweight=".6pt">
                <v:stroke joinstyle="miter" endcap="square"/>
              </v:line>
              <v:shape id="_x0000_s1323" style="position:absolute;left:1895;top:8668;width:202;height:1018" coordsize="202,1018" path="m,1018l,,202,e" filled="f" strokeweight=".6pt">
                <v:stroke joinstyle="miter" endcap="square"/>
                <v:path arrowok="t"/>
              </v:shape>
              <v:shape id="_x0000_s1324" style="position:absolute;left:3170;top:9732;width:76;height:153" coordsize="76,153" path="m,l76,r,153l,153e" filled="f" strokeweight=".6pt">
                <v:stroke joinstyle="miter" endcap="square"/>
                <v:path arrowok="t"/>
              </v:shape>
              <v:rect id="_x0000_s1325" style="position:absolute;left:3290;top:9701;width:2090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Simian mastadenovirus H</w:t>
                      </w:r>
                    </w:p>
                  </w:txbxContent>
                </v:textbox>
              </v:rect>
              <v:rect id="_x0000_s1326" style="position:absolute;left:2357;top:9715;width:685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SAdV-54</w:t>
                      </w:r>
                    </w:p>
                  </w:txbxContent>
                </v:textbox>
              </v:rect>
              <v:line id="_x0000_s1327" style="position:absolute" from="2196,9809" to="2351,9810" strokeweight=".6pt">
                <v:stroke joinstyle="miter" endcap="square"/>
              </v:line>
              <v:shape id="_x0000_s1328" style="position:absolute;left:3108;top:10013;width:76;height:152" coordsize="76,152" path="m,l76,r,152l,152e" filled="f" strokeweight=".6pt">
                <v:stroke joinstyle="miter" endcap="square"/>
                <v:path arrowok="t"/>
              </v:shape>
              <v:rect id="_x0000_s1329" style="position:absolute;left:3228;top:9981;width:2089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Simian mastadenovirus D</w:t>
                      </w:r>
                    </w:p>
                  </w:txbxContent>
                </v:textbox>
              </v:rect>
              <v:rect id="_x0000_s1330" style="position:absolute;left:2295;top:9995;width:685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SAdV-13</w:t>
                      </w:r>
                    </w:p>
                  </w:txbxContent>
                </v:textbox>
              </v:rect>
              <v:line id="_x0000_s1331" style="position:absolute" from="2196,10089" to="2290,10090" strokeweight=".6pt">
                <v:stroke joinstyle="miter" endcap="square"/>
              </v:line>
              <v:line id="_x0000_s1332" style="position:absolute" from="2190,9809" to="2191,9943" strokeweight=".6pt">
                <v:stroke joinstyle="miter" endcap="square"/>
              </v:line>
              <v:line id="_x0000_s1333" style="position:absolute" from="2190,9955" to="2191,10089" strokeweight=".6pt">
                <v:stroke joinstyle="miter" endcap="square"/>
              </v:line>
              <v:line id="_x0000_s1334" style="position:absolute" from="1962,9949" to="2190,9950" strokeweight=".6pt">
                <v:stroke joinstyle="miter" endcap="square"/>
              </v:line>
              <v:shape id="_x0000_s1335" style="position:absolute;left:3082;top:10294;width:76;height:152" coordsize="76,152" path="m,l76,r,152l,152e" filled="f" strokeweight=".6pt">
                <v:stroke joinstyle="miter" endcap="square"/>
                <v:path arrowok="t"/>
              </v:shape>
              <v:rect id="_x0000_s1336" style="position:absolute;left:3202;top:10262;width:2104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Human mastadenovirus A</w:t>
                      </w:r>
                    </w:p>
                  </w:txbxContent>
                </v:textbox>
              </v:rect>
              <v:rect id="_x0000_s1337" style="position:absolute;left:2269;top:10276;width:694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HAdV-12</w:t>
                      </w:r>
                    </w:p>
                  </w:txbxContent>
                </v:textbox>
              </v:rect>
              <v:line id="_x0000_s1338" style="position:absolute" from="2050,10370" to="2263,10371" strokeweight=".6pt">
                <v:stroke joinstyle="miter" endcap="square"/>
              </v:line>
              <v:shape id="_x0000_s1339" style="position:absolute;left:3003;top:10575;width:76;height:152" coordsize="76,152" path="m,l76,r,152l,152e" filled="f" strokeweight=".6pt">
                <v:stroke joinstyle="miter" endcap="square"/>
                <v:path arrowok="t"/>
              </v:shape>
              <v:rect id="_x0000_s1340" style="position:absolute;left:3123;top:10543;width:2101;height:193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Tahoma" w:hAnsi="Tahoma" w:cs="Tahoma"/>
                          <w:b/>
                          <w:bCs/>
                          <w:i/>
                          <w:iCs/>
                          <w:color w:val="000000"/>
                          <w:sz w:val="16"/>
                          <w:szCs w:val="16"/>
                        </w:rPr>
                        <w:t>Human mastadenovirus C</w:t>
                      </w:r>
                    </w:p>
                  </w:txbxContent>
                </v:textbox>
              </v:rect>
              <v:rect id="_x0000_s1341" style="position:absolute;left:2272;top:10557;width:605;height:184;mso-wrap-style:none" filled="f" stroked="f">
                <v:textbox style="mso-fit-shape-to-text:t" inset="0,0,0,0">
                  <w:txbxContent>
                    <w:p w:rsidR="00CC6D79" w:rsidRDefault="00CC6D79">
                      <w:r>
                        <w:rPr>
                          <w:rFonts w:ascii="Arial" w:hAnsi="Arial" w:cs="Arial"/>
                          <w:color w:val="000000"/>
                          <w:sz w:val="16"/>
                          <w:szCs w:val="16"/>
                        </w:rPr>
                        <w:t xml:space="preserve"> HAdV-5</w:t>
                      </w:r>
                    </w:p>
                  </w:txbxContent>
                </v:textbox>
              </v:rect>
              <v:line id="_x0000_s1342" style="position:absolute" from="2111,10651" to="2266,10652" strokeweight=".6pt">
                <v:stroke joinstyle="miter" endcap="square"/>
              </v:line>
            </v:group>
            <v:shape id="_x0000_s1344" style="position:absolute;left:3023;top:10856;width:76;height:152" coordsize="76,152" path="m,l76,r,152l,152e" filled="f" strokeweight=".6pt">
              <v:stroke joinstyle="miter" endcap="square"/>
              <v:path arrowok="t"/>
            </v:shape>
            <v:rect id="_x0000_s1345" style="position:absolute;left:3143;top:10824;width:2116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Human mastadenovirus D</w:t>
                    </w:r>
                  </w:p>
                </w:txbxContent>
              </v:textbox>
            </v:rect>
            <v:rect id="_x0000_s1346" style="position:absolute;left:2292;top:10838;width:60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HAdV-8</w:t>
                    </w:r>
                  </w:p>
                </w:txbxContent>
              </v:textbox>
            </v:rect>
            <v:line id="_x0000_s1347" style="position:absolute" from="2173,10932" to="2287,10933" strokeweight=".6pt">
              <v:stroke joinstyle="miter" endcap="square"/>
            </v:line>
            <v:shape id="_x0000_s1348" style="position:absolute;left:3067;top:11137;width:76;height:152" coordsize="76,152" path="m,l76,r,152l,152e" filled="f" strokeweight=".6pt">
              <v:stroke joinstyle="miter" endcap="square"/>
              <v:path arrowok="t"/>
            </v:shape>
            <v:rect id="_x0000_s1349" style="position:absolute;left:3187;top:11105;width:2093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Human mastadenovirus E</w:t>
                    </w:r>
                  </w:p>
                </w:txbxContent>
              </v:textbox>
            </v:rect>
            <v:rect id="_x0000_s1350" style="position:absolute;left:2336;top:11119;width:60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HAdV-4</w:t>
                    </w:r>
                  </w:p>
                </w:txbxContent>
              </v:textbox>
            </v:rect>
            <v:line id="_x0000_s1351" style="position:absolute" from="2275,11213" to="2330,11214" strokeweight=".6pt">
              <v:stroke joinstyle="miter" endcap="square"/>
            </v:line>
            <v:shape id="_x0000_s1352" style="position:absolute;left:3091;top:11417;width:76;height:153" coordsize="76,153" path="m,l76,r,153l,153e" filled="f" strokeweight=".6pt">
              <v:stroke joinstyle="miter" endcap="square"/>
              <v:path arrowok="t"/>
            </v:shape>
            <v:rect id="_x0000_s1353" style="position:absolute;left:3211;top:11386;width:2104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Human mastadenovirus B</w:t>
                    </w:r>
                  </w:p>
                </w:txbxContent>
              </v:textbox>
            </v:rect>
            <v:rect id="_x0000_s1354" style="position:absolute;left:2360;top:11400;width:60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HAdV-3</w:t>
                    </w:r>
                  </w:p>
                </w:txbxContent>
              </v:textbox>
            </v:rect>
            <v:line id="_x0000_s1355" style="position:absolute" from="2275,11493" to="2354,11494" strokeweight=".6pt">
              <v:stroke joinstyle="miter" endcap="square"/>
            </v:line>
            <v:line id="_x0000_s1356" style="position:absolute" from="2269,11213" to="2270,11347" strokeweight=".6pt">
              <v:stroke joinstyle="miter" endcap="square"/>
            </v:line>
            <v:line id="_x0000_s1357" style="position:absolute" from="2269,11359" to="2270,11493" strokeweight=".6pt">
              <v:stroke joinstyle="miter" endcap="square"/>
            </v:line>
            <v:shape id="_x0000_s1358" style="position:absolute;left:2167;top:11148;width:102;height:205" coordsize="102,205" path="m,l,205r102,e" filled="f" strokeweight=".6pt">
              <v:stroke joinstyle="miter" endcap="square"/>
              <v:path arrowok="t"/>
            </v:shape>
            <v:line id="_x0000_s1359" style="position:absolute" from="2167,10932" to="2168,11137" strokeweight=".6pt">
              <v:stroke joinstyle="miter" endcap="square"/>
            </v:line>
            <v:shape id="_x0000_s1360" style="position:absolute;left:2105;top:10903;width:62;height:239" coordsize="62,239" path="m,l,239r62,e" filled="f" strokeweight=".6pt">
              <v:stroke joinstyle="miter" endcap="square"/>
              <v:path arrowok="t"/>
            </v:shape>
            <v:line id="_x0000_s1361" style="position:absolute" from="2105,10651" to="2106,10891" strokeweight=".6pt">
              <v:stroke joinstyle="miter" endcap="square"/>
            </v:line>
            <v:shape id="_x0000_s1362" style="position:absolute;left:2044;top:10639;width:61;height:258" coordsize="61,258" path="m,l,258r61,e" filled="f" strokeweight=".6pt">
              <v:stroke joinstyle="miter" endcap="square"/>
              <v:path arrowok="t"/>
            </v:shape>
            <v:line id="_x0000_s1363" style="position:absolute" from="2044,10370" to="2045,10628" strokeweight=".6pt">
              <v:stroke joinstyle="miter" endcap="square"/>
            </v:line>
            <v:shape id="_x0000_s1364" style="position:absolute;left:2006;top:10633;width:38;height:846" coordsize="38,846" path="m,846l,,38,e" filled="f" strokeweight=".6pt">
              <v:stroke joinstyle="miter" endcap="square"/>
              <v:path arrowok="t"/>
            </v:shape>
            <v:shape id="_x0000_s1365" style="position:absolute;left:3088;top:11698;width:76;height:152" coordsize="76,152" path="m,l76,r,152l,152e" filled="f" strokeweight=".6pt">
              <v:stroke joinstyle="miter" endcap="square"/>
              <v:path arrowok="t"/>
            </v:shape>
            <v:rect id="_x0000_s1366" style="position:absolute;left:3208;top:11666;width:2066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Simian mastadenovirus E</w:t>
                    </w:r>
                  </w:p>
                </w:txbxContent>
              </v:textbox>
            </v:rect>
            <v:rect id="_x0000_s1367" style="position:absolute;left:2275;top:11680;width:68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SAdV-16</w:t>
                    </w:r>
                  </w:p>
                </w:txbxContent>
              </v:textbox>
            </v:rect>
            <v:line id="_x0000_s1368" style="position:absolute" from="2155,11774" to="2269,11775" strokeweight=".6pt">
              <v:stroke joinstyle="miter" endcap="square"/>
            </v:line>
            <v:shape id="_x0000_s1369" style="position:absolute;left:3032;top:11979;width:76;height:152" coordsize="76,152" path="m,l76,r,152l,152e" filled="f" strokeweight=".6pt">
              <v:stroke joinstyle="miter" endcap="square"/>
              <v:path arrowok="t"/>
            </v:shape>
            <v:rect id="_x0000_s1370" style="position:absolute;left:3152;top:11947;width:2078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Simian mastadenovirus B</w:t>
                    </w:r>
                  </w:p>
                </w:txbxContent>
              </v:textbox>
            </v:rect>
            <v:rect id="_x0000_s1371" style="position:absolute;left:2301;top:11961;width:596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SAdV-8</w:t>
                    </w:r>
                  </w:p>
                </w:txbxContent>
              </v:textbox>
            </v:rect>
            <v:line id="_x0000_s1372" style="position:absolute" from="2155,12055" to="2295,12056" strokeweight=".6pt">
              <v:stroke joinstyle="miter" endcap="square"/>
            </v:line>
            <v:line id="_x0000_s1373" style="position:absolute" from="2149,11774" to="2150,11909" strokeweight=".6pt">
              <v:stroke joinstyle="miter" endcap="square"/>
            </v:line>
            <v:line id="_x0000_s1374" style="position:absolute" from="2149,11921" to="2150,12055" strokeweight=".6pt">
              <v:stroke joinstyle="miter" endcap="square"/>
            </v:line>
            <v:shape id="_x0000_s1375" style="position:absolute;left:2047;top:11915;width:102;height:415" coordsize="102,415" path="m,415l,,102,e" filled="f" strokeweight=".6pt">
              <v:stroke joinstyle="miter" endcap="square"/>
              <v:path arrowok="t"/>
            </v:shape>
            <v:shape id="_x0000_s1376" style="position:absolute;left:3102;top:12260;width:76;height:152" coordsize="76,152" path="m,l76,r,152l,152e" filled="f" strokeweight=".6pt">
              <v:stroke joinstyle="miter" endcap="square"/>
              <v:path arrowok="t"/>
            </v:shape>
            <v:rect id="_x0000_s1377" style="position:absolute;left:3222;top:12228;width:2075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Simian mastadenovirus C</w:t>
                    </w:r>
                  </w:p>
                </w:txbxContent>
              </v:textbox>
            </v:rect>
            <v:rect id="_x0000_s1378" style="position:absolute;left:2290;top:12242;width:68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SAdV-19</w:t>
                    </w:r>
                  </w:p>
                </w:txbxContent>
              </v:textbox>
            </v:rect>
            <v:line id="_x0000_s1379" style="position:absolute" from="2173,12336" to="2284,12337" strokeweight=".6pt">
              <v:stroke joinstyle="miter" endcap="square"/>
            </v:line>
            <v:shape id="_x0000_s1380" style="position:absolute;left:3056;top:12541;width:76;height:152" coordsize="76,152" path="m,l76,r,152l,152e" filled="f" strokeweight=".6pt">
              <v:stroke joinstyle="miter" endcap="square"/>
              <v:path arrowok="t"/>
            </v:shape>
            <v:rect id="_x0000_s1381" style="position:absolute;left:3175;top:12509;width:2114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Human mastadenovirus G</w:t>
                    </w:r>
                  </w:p>
                </w:txbxContent>
              </v:textbox>
            </v:rect>
            <v:rect id="_x0000_s1382" style="position:absolute;left:2243;top:12523;width:694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HAdV-52</w:t>
                    </w:r>
                  </w:p>
                </w:txbxContent>
              </v:textbox>
            </v:rect>
            <v:line id="_x0000_s1383" style="position:absolute" from="2173,12617" to="2237,12618" strokeweight=".6pt">
              <v:stroke joinstyle="miter" endcap="square"/>
            </v:line>
            <v:line id="_x0000_s1384" style="position:absolute" from="2167,12336" to="2168,12471" strokeweight=".6pt">
              <v:stroke joinstyle="miter" endcap="square"/>
            </v:line>
            <v:line id="_x0000_s1385" style="position:absolute" from="2167,12482" to="2168,12617" strokeweight=".6pt">
              <v:stroke joinstyle="miter" endcap="square"/>
            </v:line>
            <v:shape id="_x0000_s1386" style="position:absolute;left:2111;top:12476;width:56;height:275" coordsize="56,275" path="m,275l,,56,e" filled="f" strokeweight=".6pt">
              <v:stroke joinstyle="miter" endcap="square"/>
              <v:path arrowok="t"/>
            </v:shape>
            <v:shape id="_x0000_s1387" style="position:absolute;left:3099;top:12822;width:76;height:152" coordsize="76,152" path="m,l76,r,152l,152e" filled="f" strokeweight=".6pt">
              <v:stroke joinstyle="miter" endcap="square"/>
              <v:path arrowok="t"/>
            </v:shape>
            <v:rect id="_x0000_s1388" style="position:absolute;left:3219;top:12790;width:2061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Simian mastadenovirus F</w:t>
                    </w:r>
                  </w:p>
                </w:txbxContent>
              </v:textbox>
            </v:rect>
            <v:rect id="_x0000_s1389" style="position:absolute;left:2287;top:12804;width:685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SAdV-18</w:t>
                    </w:r>
                  </w:p>
                </w:txbxContent>
              </v:textbox>
            </v:rect>
            <v:line id="_x0000_s1390" style="position:absolute" from="2199,12898" to="2281,12899" strokeweight=".6pt">
              <v:stroke joinstyle="miter" endcap="square"/>
            </v:line>
            <v:shape id="_x0000_s1391" style="position:absolute;left:3117;top:13102;width:76;height:152" coordsize="76,152" path="m,l76,r,152l,152e" filled="f" strokeweight=".6pt">
              <v:stroke joinstyle="miter" endcap="square"/>
              <v:path arrowok="t"/>
            </v:shape>
            <v:rect id="_x0000_s1392" style="position:absolute;left:3237;top:13070;width:2088;height:193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Tahoma" w:hAnsi="Tahoma" w:cs="Tahoma"/>
                        <w:b/>
                        <w:bCs/>
                        <w:i/>
                        <w:iCs/>
                        <w:color w:val="000000"/>
                        <w:sz w:val="16"/>
                        <w:szCs w:val="16"/>
                      </w:rPr>
                      <w:t>Human mastadenovirus F</w:t>
                    </w:r>
                  </w:p>
                </w:txbxContent>
              </v:textbox>
            </v:rect>
            <v:rect id="_x0000_s1393" style="position:absolute;left:2304;top:13084;width:694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HAdV-40</w:t>
                    </w:r>
                  </w:p>
                </w:txbxContent>
              </v:textbox>
            </v:rect>
            <v:line id="_x0000_s1394" style="position:absolute" from="2199,13178" to="2298,13179" strokeweight=".6pt">
              <v:stroke joinstyle="miter" endcap="square"/>
            </v:line>
            <v:line id="_x0000_s1395" style="position:absolute" from="2193,12898" to="2194,13032" strokeweight=".6pt">
              <v:stroke joinstyle="miter" endcap="square"/>
            </v:line>
            <v:line id="_x0000_s1396" style="position:absolute" from="2193,13044" to="2194,13178" strokeweight=".6pt">
              <v:stroke joinstyle="miter" endcap="square"/>
            </v:line>
            <v:shape id="_x0000_s1397" style="position:absolute;left:2111;top:12763;width:82;height:275" coordsize="82,275" path="m,l,275r82,e" filled="f" strokeweight=".6pt">
              <v:stroke joinstyle="miter" endcap="square"/>
              <v:path arrowok="t"/>
            </v:shape>
            <v:shape id="_x0000_s1398" style="position:absolute;left:2047;top:12342;width:64;height:415" coordsize="64,415" path="m,l,415r64,e" filled="f" strokeweight=".6pt">
              <v:stroke joinstyle="miter" endcap="square"/>
              <v:path arrowok="t"/>
            </v:shape>
            <v:shape id="_x0000_s1399" style="position:absolute;left:2006;top:11491;width:41;height:845" coordsize="41,845" path="m,l,845r41,e" filled="f" strokeweight=".6pt">
              <v:stroke joinstyle="miter" endcap="square"/>
              <v:path arrowok="t"/>
            </v:shape>
            <v:shape id="_x0000_s1400" style="position:absolute;left:1956;top:10721;width:50;height:764" coordsize="50,764" path="m,l,764r50,e" filled="f" strokeweight=".6pt">
              <v:stroke joinstyle="miter" endcap="square"/>
              <v:path arrowok="t"/>
            </v:shape>
            <v:line id="_x0000_s1401" style="position:absolute" from="1956,9949" to="1957,10709" strokeweight=".6pt">
              <v:stroke joinstyle="miter" endcap="square"/>
            </v:line>
            <v:shape id="_x0000_s1402" style="position:absolute;left:1895;top:9697;width:61;height:1018" coordsize="61,1018" path="m,l,1018r61,e" filled="f" strokeweight=".6pt">
              <v:stroke joinstyle="miter" endcap="square"/>
              <v:path arrowok="t"/>
            </v:shape>
            <v:shape id="_x0000_s1403" style="position:absolute;left:1722;top:8913;width:173;height:778" coordsize="173,778" path="m,l,778r173,e" filled="f" strokeweight=".6pt">
              <v:stroke joinstyle="miter" endcap="square"/>
              <v:path arrowok="t"/>
            </v:shape>
            <v:line id="_x0000_s1404" style="position:absolute" from="1722,8124" to="1723,8902" strokeweight=".6pt">
              <v:stroke joinstyle="miter" endcap="square"/>
            </v:line>
            <v:shape id="_x0000_s1405" style="position:absolute;left:1561;top:7928;width:161;height:980" coordsize="161,980" path="m,l,980r161,e" filled="f" strokeweight=".6pt">
              <v:stroke joinstyle="miter" endcap="square"/>
              <v:path arrowok="t"/>
            </v:shape>
            <v:shape id="_x0000_s1406" style="position:absolute;left:1488;top:4587;width:73;height:3335" coordsize="73,3335" path="m,l,3335r73,e" filled="f" strokeweight=".6pt">
              <v:stroke joinstyle="miter" endcap="square"/>
              <v:path arrowok="t"/>
            </v:shape>
            <v:shape id="_x0000_s1407" style="position:absolute;left:1257;top:2636;width:231;height:1945" coordsize="231,1945" path="m,l,1945r231,e" filled="f" strokeweight=".6pt">
              <v:stroke joinstyle="miter" endcap="square"/>
              <v:path arrowok="t"/>
            </v:shape>
            <v:shape id="_x0000_s1408" style="position:absolute;left:1020;top:1451;width:237;height:1179" coordsize="237,1179" path="m,l,1179r237,e" filled="f" strokeweight=".6pt">
              <v:stroke joinstyle="miter" endcap="square"/>
              <v:path arrowok="t"/>
            </v:shape>
            <v:line id="_x0000_s1409" style="position:absolute" from="1020,260" to="1021,1439" strokeweight=".6pt">
              <v:stroke joinstyle="miter" endcap="square"/>
            </v:line>
            <v:shape id="_x0000_s1410" style="position:absolute;left:117;top:1445;width:903;height:6000" coordsize="903,6000" path="m,6000l,,903,e" filled="f" strokeweight=".6pt">
              <v:stroke joinstyle="miter" endcap="square"/>
              <v:path arrowok="t"/>
            </v:shape>
            <v:rect id="_x0000_s1411" style="position:absolute;left:2632;top:13365;width:3602;height:184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Arial" w:hAnsi="Arial" w:cs="Arial"/>
                        <w:color w:val="000000"/>
                        <w:sz w:val="16"/>
                        <w:szCs w:val="16"/>
                      </w:rPr>
                      <w:t xml:space="preserve"> marten-associated aviadenovirus (partial genome)</w:t>
                    </w:r>
                  </w:p>
                </w:txbxContent>
              </v:textbox>
            </v:rect>
            <v:shape id="_x0000_s1412" style="position:absolute;left:117;top:7457;width:2509;height:6002" coordsize="2509,6002" path="m,l,6002r2509,e" filled="f" strokeweight=".6pt">
              <v:stroke joinstyle="miter" endcap="square"/>
              <v:path arrowok="t"/>
            </v:shape>
            <v:rect id="_x0000_s1413" style="position:absolute;left:2021;top:497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14" style="position:absolute;left:1427;top:1059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95</w:t>
                    </w:r>
                  </w:p>
                </w:txbxContent>
              </v:textbox>
            </v:rect>
            <v:rect id="_x0000_s1415" style="position:absolute;left:2111;top:943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87</w:t>
                    </w:r>
                  </w:p>
                </w:txbxContent>
              </v:textbox>
            </v:rect>
            <v:rect id="_x0000_s1416" style="position:absolute;left:1988;top:9224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17" style="position:absolute;left:1953;top:8978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87</w:t>
                    </w:r>
                  </w:p>
                </w:txbxContent>
              </v:textbox>
            </v:rect>
            <v:rect id="_x0000_s1418" style="position:absolute;left:1828;top:8484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19" style="position:absolute;left:1921;top:9765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20" style="position:absolute;left:2000;top:11400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21" style="position:absolute;left:1968;top:11189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97</w:t>
                    </w:r>
                  </w:p>
                </w:txbxContent>
              </v:textbox>
            </v:rect>
            <v:rect id="_x0000_s1422" style="position:absolute;left:1906;top:1094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99</w:t>
                    </w:r>
                  </w:p>
                </w:txbxContent>
              </v:textbox>
            </v:rect>
            <v:rect id="_x0000_s1423" style="position:absolute;left:1860;top:10449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61</w:t>
                    </w:r>
                  </w:p>
                </w:txbxContent>
              </v:textbox>
            </v:rect>
            <v:rect id="_x0000_s1424" style="position:absolute;left:1880;top:11731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25" style="position:absolute;left:1968;top:12292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99</w:t>
                    </w:r>
                  </w:p>
                </w:txbxContent>
              </v:textbox>
            </v:rect>
            <v:rect id="_x0000_s1426" style="position:absolute;left:1924;top:13085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27" style="position:absolute;left:1912;top:1280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99</w:t>
                    </w:r>
                  </w:p>
                </w:txbxContent>
              </v:textbox>
            </v:rect>
            <v:rect id="_x0000_s1428" style="position:absolute;left:1860;top:12383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78</w:t>
                    </w:r>
                  </w:p>
                </w:txbxContent>
              </v:textbox>
            </v:rect>
            <v:rect id="_x0000_s1429" style="position:absolute;left:1807;top:11532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86</w:t>
                    </w:r>
                  </w:p>
                </w:txbxContent>
              </v:textbox>
            </v:rect>
            <v:rect id="_x0000_s1430" style="position:absolute;left:1757;top:10762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84</w:t>
                    </w:r>
                  </w:p>
                </w:txbxContent>
              </v:textbox>
            </v:rect>
            <v:rect id="_x0000_s1431" style="position:absolute;left:1626;top:9738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2" style="position:absolute;left:1523;top:8955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99</w:t>
                    </w:r>
                  </w:p>
                </w:txbxContent>
              </v:textbox>
            </v:rect>
            <v:rect id="_x0000_s1433" style="position:absolute;left:1889;top:7749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4" style="position:absolute;left:2038;top:7188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5" style="position:absolute;left:1889;top:6395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6" style="position:absolute;left:1611;top:6907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7" style="position:absolute;left:1608;top:5783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42</w:t>
                    </w:r>
                  </w:p>
                </w:txbxContent>
              </v:textbox>
            </v:rect>
            <v:rect id="_x0000_s1438" style="position:absolute;left:1924;top:4429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39" style="position:absolute;left:1819;top:4871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40" style="position:absolute;left:1866;top:3587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41" style="position:absolute;left:1751;top:3797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42" style="position:absolute;left:1731;top:4218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86</w:t>
                    </w:r>
                  </w:p>
                </w:txbxContent>
              </v:textbox>
            </v:rect>
            <v:rect id="_x0000_s1443" style="position:absolute;left:1658;top:4906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65</w:t>
                    </w:r>
                  </w:p>
                </w:txbxContent>
              </v:textbox>
            </v:rect>
            <v:rect id="_x0000_s1444" style="position:absolute;left:2012;top:269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83</w:t>
                    </w:r>
                  </w:p>
                </w:txbxContent>
              </v:textbox>
            </v:rect>
            <v:rect id="_x0000_s1445" style="position:absolute;left:2032;top:1621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46" style="position:absolute;left:2012;top:1831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85</w:t>
                    </w:r>
                  </w:p>
                </w:txbxContent>
              </v:textbox>
            </v:rect>
            <v:rect id="_x0000_s1447" style="position:absolute;left:1959;top:2147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99</w:t>
                    </w:r>
                  </w:p>
                </w:txbxContent>
              </v:textbox>
            </v:rect>
            <v:rect id="_x0000_s1448" style="position:absolute;left:1889;top:2516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84</w:t>
                    </w:r>
                  </w:p>
                </w:txbxContent>
              </v:textbox>
            </v:rect>
            <v:rect id="_x0000_s1449" style="position:absolute;left:1737;top:2841;width:18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100</w:t>
                    </w:r>
                  </w:p>
                </w:txbxContent>
              </v:textbox>
            </v:rect>
            <v:rect id="_x0000_s1450" style="position:absolute;left:1594;top:3756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58</w:t>
                    </w:r>
                  </w:p>
                </w:txbxContent>
              </v:textbox>
            </v:rect>
            <v:rect id="_x0000_s1451" style="position:absolute;left:1553;top:465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11</w:t>
                    </w:r>
                  </w:p>
                </w:txbxContent>
              </v:textbox>
            </v:rect>
            <v:rect id="_x0000_s1452" style="position:absolute;left:1529;top:5313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16</w:t>
                    </w:r>
                  </w:p>
                </w:txbxContent>
              </v:textbox>
            </v:rect>
            <v:rect id="_x0000_s1453" style="position:absolute;left:1477;top:5994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46</w:t>
                    </w:r>
                  </w:p>
                </w:txbxContent>
              </v:textbox>
            </v:rect>
            <v:rect id="_x0000_s1454" style="position:absolute;left:1418;top:6755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29</w:t>
                    </w:r>
                  </w:p>
                </w:txbxContent>
              </v:textbox>
            </v:rect>
            <v:rect id="_x0000_s1455" style="position:absolute;left:1363;top:7969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46</w:t>
                    </w:r>
                  </w:p>
                </w:txbxContent>
              </v:textbox>
            </v:rect>
            <v:rect id="_x0000_s1456" style="position:absolute;left:1289;top:4628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88</w:t>
                    </w:r>
                  </w:p>
                </w:txbxContent>
              </v:textbox>
            </v:rect>
            <v:rect id="_x0000_s1457" style="position:absolute;left:1058;top:2677;width:12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84</w:t>
                    </w:r>
                  </w:p>
                </w:txbxContent>
              </v:textbox>
            </v:rect>
            <v:line id="_x0000_s1458" style="position:absolute" from="702,13854" to="915,13855" strokeweight=".6pt">
              <v:stroke endcap="square"/>
            </v:line>
            <v:line id="_x0000_s1459" style="position:absolute" from="702,13807" to="703,13901" strokeweight=".6pt">
              <v:stroke endcap="square"/>
            </v:line>
            <v:line id="_x0000_s1460" style="position:absolute" from="915,13807" to="916,13901" strokeweight=".6pt">
              <v:stroke endcap="square"/>
            </v:line>
            <v:rect id="_x0000_s1461" style="position:absolute;left:719;top:13907;width:151;height:138;mso-wrap-style:none" filled="f" stroked="f">
              <v:textbox style="mso-fit-shape-to-text:t" inset="0,0,0,0">
                <w:txbxContent>
                  <w:p w:rsidR="00CC6D79" w:rsidRDefault="00CC6D79">
                    <w:r>
                      <w:rPr>
                        <w:rFonts w:ascii="MS Sans Serif" w:hAnsi="MS Sans Serif" w:cs="MS Sans Serif"/>
                        <w:color w:val="000000"/>
                        <w:sz w:val="12"/>
                        <w:szCs w:val="12"/>
                      </w:rPr>
                      <w:t>0.2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B37EE" w:rsidRDefault="00BB37EE"/>
    <w:p w:rsidR="00F75BAE" w:rsidRPr="00FE288F" w:rsidRDefault="000528BF" w:rsidP="00AC0E72">
      <w:r>
        <w:pict>
          <v:shape id="Szövegdoboz 1" o:spid="_x0000_s1462" type="#_x0000_t202" style="width:466pt;height:65.2pt;visibility:visible;mso-left-percent:-10001;mso-top-percent:-10001;mso-position-horizontal:absolute;mso-position-horizontal-relative:char;mso-position-vertical:absolute;mso-position-vertical-relative:line;mso-left-percent:-10001;mso-top-percent:-10001" stroked="f">
            <v:textbox style="mso-fit-shape-to-text:t" inset="0,0,0,0">
              <w:txbxContent>
                <w:p w:rsidR="005442E4" w:rsidRPr="001B71CF" w:rsidRDefault="005442E4" w:rsidP="005442E4">
                  <w:pPr>
                    <w:pStyle w:val="Caption"/>
                    <w:ind w:right="266"/>
                    <w:rPr>
                      <w:b w:val="0"/>
                      <w:noProof/>
                      <w:color w:val="auto"/>
                      <w:sz w:val="24"/>
                      <w:szCs w:val="24"/>
                    </w:rPr>
                  </w:pPr>
                  <w:r w:rsidRPr="00CE6E2C"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  <w:t xml:space="preserve">Fig. </w:t>
                  </w:r>
                  <w:r w:rsidR="00B81F1E">
                    <w:rPr>
                      <w:b w:val="0"/>
                      <w:i/>
                      <w:noProof/>
                      <w:color w:val="auto"/>
                      <w:sz w:val="24"/>
                      <w:szCs w:val="24"/>
                    </w:rPr>
                    <w:t>2</w:t>
                  </w:r>
                  <w:r w:rsidRPr="00CE6E2C">
                    <w:rPr>
                      <w:b w:val="0"/>
                      <w:i/>
                      <w:color w:val="auto"/>
                      <w:sz w:val="24"/>
                      <w:szCs w:val="24"/>
                    </w:rPr>
                    <w:t>.</w:t>
                  </w:r>
                  <w:r w:rsidRPr="00CE6E2C"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Phylogenetic tree of full DNA polymerase amino acid sequences of selected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types representing all official and proposed 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Mastadenovirus species. Maximum likelihood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(PhyML) c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alculation with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RTRev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+I+G model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(according to model selection in the Topali platform)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. From the names of the AdV types the word “AdV” was deleted for clarity.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Bootstrap 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values are shown in percent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(for 100 resamplings)</w:t>
                  </w:r>
                  <w:r w:rsidRPr="00CE6E2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.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</w:t>
                  </w:r>
                  <w:r w:rsid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Non-rooted calculation; marten-associated </w:t>
                  </w:r>
                  <w:r w:rsidR="00157551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avi</w:t>
                  </w:r>
                  <w:r w:rsid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adenovirus</w:t>
                  </w:r>
                  <w:ins w:id="6" w:author="harrach.balazs" w:date="2017-10-12T14:47:00Z">
                    <w:r w:rsidR="00C36DA1">
                      <w:rPr>
                        <w:b w:val="0"/>
                        <w:color w:val="auto"/>
                        <w:sz w:val="24"/>
                        <w:szCs w:val="24"/>
                        <w:lang w:val="en-GB"/>
                      </w:rPr>
                      <w:t xml:space="preserve"> </w:t>
                    </w:r>
                  </w:ins>
                  <w:r w:rsid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selected as outgroup for the visualisation. 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The newly proposed species are shown by red and bold font, those that were proposed earlier this year but are not yet fully accepted are shown by blue letters</w:t>
                  </w:r>
                  <w:r w:rsid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 xml:space="preserve"> (</w:t>
                  </w:r>
                  <w:r w:rsidR="009A47FC" w:rsidRP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https://talk.ictvonline.org/files/proposals/animal_dna_viruses_and_retroviruses/m/animal_dna_ec_approved/6934</w:t>
                  </w:r>
                  <w:r w:rsidR="009A47FC"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)</w:t>
                  </w:r>
                  <w:r>
                    <w:rPr>
                      <w:b w:val="0"/>
                      <w:color w:val="auto"/>
                      <w:sz w:val="24"/>
                      <w:szCs w:val="24"/>
                      <w:lang w:val="en-GB"/>
                    </w:rPr>
                    <w:t>.</w:t>
                  </w:r>
                </w:p>
              </w:txbxContent>
            </v:textbox>
            <w10:anchorlock/>
          </v:shape>
        </w:pict>
      </w:r>
    </w:p>
    <w:p w:rsidR="00CE0DE4" w:rsidRPr="00991A82" w:rsidRDefault="008A7227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hu-HU" w:eastAsia="hu-HU"/>
        </w:rPr>
        <w:pict>
          <v:line id="Line 14" o:spid="_x0000_s1029" style="position:absolute;flip:y;z-index:251665408;visibility:visible;mso-wrap-distance-top:-3e-5mm;mso-wrap-distance-bottom:-3e-5mm" from="-5.85pt,15.3pt" to="492.35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BL7B8I&#10;EwIAACoEAAAOAAAAAAAAAAAAAAAAAC4CAABkcnMvZTJvRG9jLnhtbFBLAQItABQABgAIAAAAIQCN&#10;QCbw2wAAAAYBAAAPAAAAAAAAAAAAAAAAAG0EAABkcnMvZG93bnJldi54bWxQSwUGAAAAAAQABADz&#10;AAAAdQUAAAAA&#10;" strokecolor="navy" strokeweight="2pt"/>
        </w:pict>
      </w:r>
    </w:p>
    <w:sectPr w:rsidR="00CE0DE4" w:rsidRPr="00991A82" w:rsidSect="00B81F1E">
      <w:type w:val="continuous"/>
      <w:pgSz w:w="11909" w:h="16834" w:code="9"/>
      <w:pgMar w:top="1296" w:right="1277" w:bottom="993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227" w:rsidRDefault="008A7227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8A7227" w:rsidRDefault="008A7227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C97" w:rsidRPr="002E52B9" w:rsidRDefault="00B14C97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="0081554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="00815547" w:rsidRPr="00AA3952">
      <w:rPr>
        <w:rFonts w:ascii="Arial" w:hAnsi="Arial" w:cs="Arial"/>
        <w:color w:val="808080"/>
        <w:sz w:val="20"/>
      </w:rPr>
      <w:fldChar w:fldCharType="separate"/>
    </w:r>
    <w:r w:rsidR="000528BF">
      <w:rPr>
        <w:rFonts w:ascii="Arial" w:hAnsi="Arial" w:cs="Arial"/>
        <w:noProof/>
        <w:color w:val="808080"/>
        <w:sz w:val="20"/>
      </w:rPr>
      <w:t>3</w:t>
    </w:r>
    <w:r w:rsidR="00815547"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="00815547"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="00815547" w:rsidRPr="00AA3952">
      <w:rPr>
        <w:rFonts w:ascii="Arial" w:hAnsi="Arial" w:cs="Arial"/>
        <w:color w:val="808080"/>
        <w:sz w:val="20"/>
      </w:rPr>
      <w:fldChar w:fldCharType="separate"/>
    </w:r>
    <w:r w:rsidR="000528BF">
      <w:rPr>
        <w:rFonts w:ascii="Arial" w:hAnsi="Arial" w:cs="Arial"/>
        <w:noProof/>
        <w:color w:val="808080"/>
        <w:sz w:val="20"/>
      </w:rPr>
      <w:t>5</w:t>
    </w:r>
    <w:r w:rsidR="00815547"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227" w:rsidRDefault="008A7227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8A7227" w:rsidRDefault="008A7227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4C97" w:rsidRPr="00F369A4" w:rsidRDefault="00DA7151" w:rsidP="00802D02">
    <w:pPr>
      <w:pStyle w:val="Header"/>
      <w:jc w:val="righ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10 Oct </w:t>
    </w:r>
    <w:r w:rsidR="00B14C97" w:rsidRPr="00F369A4">
      <w:rPr>
        <w:rFonts w:ascii="Calibri" w:hAnsi="Calibri"/>
        <w:sz w:val="22"/>
        <w:szCs w:val="22"/>
      </w:rPr>
      <w:t>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B3F5254"/>
    <w:multiLevelType w:val="hybridMultilevel"/>
    <w:tmpl w:val="6D780E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0"/>
  </w:num>
  <w:num w:numId="4">
    <w:abstractNumId w:val="7"/>
  </w:num>
  <w:num w:numId="5">
    <w:abstractNumId w:val="20"/>
  </w:num>
  <w:num w:numId="6">
    <w:abstractNumId w:val="8"/>
  </w:num>
  <w:num w:numId="7">
    <w:abstractNumId w:val="13"/>
  </w:num>
  <w:num w:numId="8">
    <w:abstractNumId w:val="15"/>
  </w:num>
  <w:num w:numId="9">
    <w:abstractNumId w:val="1"/>
  </w:num>
  <w:num w:numId="10">
    <w:abstractNumId w:val="11"/>
  </w:num>
  <w:num w:numId="11">
    <w:abstractNumId w:val="17"/>
  </w:num>
  <w:num w:numId="12">
    <w:abstractNumId w:val="21"/>
  </w:num>
  <w:num w:numId="13">
    <w:abstractNumId w:val="18"/>
  </w:num>
  <w:num w:numId="14">
    <w:abstractNumId w:val="22"/>
  </w:num>
  <w:num w:numId="15">
    <w:abstractNumId w:val="23"/>
  </w:num>
  <w:num w:numId="16">
    <w:abstractNumId w:val="4"/>
  </w:num>
  <w:num w:numId="17">
    <w:abstractNumId w:val="16"/>
  </w:num>
  <w:num w:numId="18">
    <w:abstractNumId w:val="12"/>
  </w:num>
  <w:num w:numId="19">
    <w:abstractNumId w:val="3"/>
  </w:num>
  <w:num w:numId="20">
    <w:abstractNumId w:val="24"/>
  </w:num>
  <w:num w:numId="21">
    <w:abstractNumId w:val="2"/>
  </w:num>
  <w:num w:numId="22">
    <w:abstractNumId w:val="5"/>
  </w:num>
  <w:num w:numId="23">
    <w:abstractNumId w:val="14"/>
  </w:num>
  <w:num w:numId="24">
    <w:abstractNumId w:val="9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785"/>
    <w:rsid w:val="00004F39"/>
    <w:rsid w:val="00016519"/>
    <w:rsid w:val="00024051"/>
    <w:rsid w:val="00024535"/>
    <w:rsid w:val="000315E5"/>
    <w:rsid w:val="00034DE5"/>
    <w:rsid w:val="00035373"/>
    <w:rsid w:val="000360CB"/>
    <w:rsid w:val="000420CB"/>
    <w:rsid w:val="0004304B"/>
    <w:rsid w:val="000528BF"/>
    <w:rsid w:val="00072CC5"/>
    <w:rsid w:val="00076CB4"/>
    <w:rsid w:val="000856A1"/>
    <w:rsid w:val="00093DD3"/>
    <w:rsid w:val="000A6DE3"/>
    <w:rsid w:val="000A7F1C"/>
    <w:rsid w:val="000B684A"/>
    <w:rsid w:val="000C0126"/>
    <w:rsid w:val="000C056C"/>
    <w:rsid w:val="000C32A9"/>
    <w:rsid w:val="000D2F03"/>
    <w:rsid w:val="000F5890"/>
    <w:rsid w:val="000F5A87"/>
    <w:rsid w:val="000F6A15"/>
    <w:rsid w:val="00100092"/>
    <w:rsid w:val="00104A4B"/>
    <w:rsid w:val="0010595F"/>
    <w:rsid w:val="00114BD4"/>
    <w:rsid w:val="0012008F"/>
    <w:rsid w:val="0012796D"/>
    <w:rsid w:val="001509D8"/>
    <w:rsid w:val="001551A8"/>
    <w:rsid w:val="00157551"/>
    <w:rsid w:val="001578A6"/>
    <w:rsid w:val="001664DF"/>
    <w:rsid w:val="0017329D"/>
    <w:rsid w:val="00173983"/>
    <w:rsid w:val="0017739A"/>
    <w:rsid w:val="001811B7"/>
    <w:rsid w:val="00181A68"/>
    <w:rsid w:val="00185699"/>
    <w:rsid w:val="001946B2"/>
    <w:rsid w:val="001B71CF"/>
    <w:rsid w:val="001C5EE1"/>
    <w:rsid w:val="001C7660"/>
    <w:rsid w:val="001C7A8D"/>
    <w:rsid w:val="001E59C1"/>
    <w:rsid w:val="001E712E"/>
    <w:rsid w:val="001E7FD5"/>
    <w:rsid w:val="001F4031"/>
    <w:rsid w:val="002021C1"/>
    <w:rsid w:val="00202BB3"/>
    <w:rsid w:val="00210B49"/>
    <w:rsid w:val="00212269"/>
    <w:rsid w:val="002129A8"/>
    <w:rsid w:val="0022566F"/>
    <w:rsid w:val="00232716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7D6D"/>
    <w:rsid w:val="002B75AB"/>
    <w:rsid w:val="002C4F4E"/>
    <w:rsid w:val="002C6C6D"/>
    <w:rsid w:val="002E02A7"/>
    <w:rsid w:val="002E36D5"/>
    <w:rsid w:val="002F620B"/>
    <w:rsid w:val="0030100D"/>
    <w:rsid w:val="00304104"/>
    <w:rsid w:val="00306A5E"/>
    <w:rsid w:val="00315AEE"/>
    <w:rsid w:val="00321CE3"/>
    <w:rsid w:val="00342A81"/>
    <w:rsid w:val="00342D4D"/>
    <w:rsid w:val="003433D8"/>
    <w:rsid w:val="0034563C"/>
    <w:rsid w:val="003538F3"/>
    <w:rsid w:val="003563FA"/>
    <w:rsid w:val="003623D9"/>
    <w:rsid w:val="003632D2"/>
    <w:rsid w:val="00364F36"/>
    <w:rsid w:val="003676E2"/>
    <w:rsid w:val="003746D6"/>
    <w:rsid w:val="00377A06"/>
    <w:rsid w:val="003A0BE4"/>
    <w:rsid w:val="003A48CF"/>
    <w:rsid w:val="003A4E70"/>
    <w:rsid w:val="003A6C76"/>
    <w:rsid w:val="003A7F42"/>
    <w:rsid w:val="003B1954"/>
    <w:rsid w:val="003B7125"/>
    <w:rsid w:val="003C4F2F"/>
    <w:rsid w:val="003D08E5"/>
    <w:rsid w:val="003E02C3"/>
    <w:rsid w:val="003E1596"/>
    <w:rsid w:val="003E3AB2"/>
    <w:rsid w:val="003E7EEC"/>
    <w:rsid w:val="003F0180"/>
    <w:rsid w:val="00402B0B"/>
    <w:rsid w:val="00404ECA"/>
    <w:rsid w:val="00410ED3"/>
    <w:rsid w:val="00413670"/>
    <w:rsid w:val="004152C9"/>
    <w:rsid w:val="00422FF0"/>
    <w:rsid w:val="00423C2E"/>
    <w:rsid w:val="00423D39"/>
    <w:rsid w:val="00436522"/>
    <w:rsid w:val="004435EC"/>
    <w:rsid w:val="00444E1E"/>
    <w:rsid w:val="00447321"/>
    <w:rsid w:val="0044774D"/>
    <w:rsid w:val="004634F3"/>
    <w:rsid w:val="00467E0B"/>
    <w:rsid w:val="0047500D"/>
    <w:rsid w:val="0049004F"/>
    <w:rsid w:val="004937AC"/>
    <w:rsid w:val="004937C6"/>
    <w:rsid w:val="0049443B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3B54"/>
    <w:rsid w:val="00516D9F"/>
    <w:rsid w:val="005201AD"/>
    <w:rsid w:val="00521073"/>
    <w:rsid w:val="00522E71"/>
    <w:rsid w:val="00530EFE"/>
    <w:rsid w:val="00534EED"/>
    <w:rsid w:val="00535112"/>
    <w:rsid w:val="005368BD"/>
    <w:rsid w:val="005442E4"/>
    <w:rsid w:val="005806A5"/>
    <w:rsid w:val="00581D32"/>
    <w:rsid w:val="00581ED1"/>
    <w:rsid w:val="00583795"/>
    <w:rsid w:val="005929A4"/>
    <w:rsid w:val="005953F1"/>
    <w:rsid w:val="005A791F"/>
    <w:rsid w:val="005B2409"/>
    <w:rsid w:val="005B600C"/>
    <w:rsid w:val="005D0BFD"/>
    <w:rsid w:val="005D19C9"/>
    <w:rsid w:val="005D7EC4"/>
    <w:rsid w:val="005D7F24"/>
    <w:rsid w:val="005F0511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40C1C"/>
    <w:rsid w:val="00650171"/>
    <w:rsid w:val="006873F7"/>
    <w:rsid w:val="00692754"/>
    <w:rsid w:val="006928AF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07FEE"/>
    <w:rsid w:val="00711850"/>
    <w:rsid w:val="007135C0"/>
    <w:rsid w:val="00715B64"/>
    <w:rsid w:val="00715DE0"/>
    <w:rsid w:val="00720D17"/>
    <w:rsid w:val="00724281"/>
    <w:rsid w:val="00724490"/>
    <w:rsid w:val="007266D0"/>
    <w:rsid w:val="0073664C"/>
    <w:rsid w:val="00736F49"/>
    <w:rsid w:val="00746025"/>
    <w:rsid w:val="00751194"/>
    <w:rsid w:val="00752D7B"/>
    <w:rsid w:val="007602A2"/>
    <w:rsid w:val="0076759D"/>
    <w:rsid w:val="00774CB4"/>
    <w:rsid w:val="007772C2"/>
    <w:rsid w:val="00782096"/>
    <w:rsid w:val="007878DB"/>
    <w:rsid w:val="00792B22"/>
    <w:rsid w:val="0079318D"/>
    <w:rsid w:val="007A2F5B"/>
    <w:rsid w:val="007A5735"/>
    <w:rsid w:val="007C1657"/>
    <w:rsid w:val="007C793A"/>
    <w:rsid w:val="007C7E0E"/>
    <w:rsid w:val="007D10C9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15547"/>
    <w:rsid w:val="008277F3"/>
    <w:rsid w:val="00830785"/>
    <w:rsid w:val="00835B67"/>
    <w:rsid w:val="008418CD"/>
    <w:rsid w:val="008442CB"/>
    <w:rsid w:val="00850F2F"/>
    <w:rsid w:val="008655D6"/>
    <w:rsid w:val="008762E5"/>
    <w:rsid w:val="00884274"/>
    <w:rsid w:val="00890F9F"/>
    <w:rsid w:val="00890FAF"/>
    <w:rsid w:val="00891C67"/>
    <w:rsid w:val="008A7227"/>
    <w:rsid w:val="008B6D5E"/>
    <w:rsid w:val="008C2CC4"/>
    <w:rsid w:val="008C7B86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26A4D"/>
    <w:rsid w:val="0093622B"/>
    <w:rsid w:val="009551D6"/>
    <w:rsid w:val="009564E3"/>
    <w:rsid w:val="0096368E"/>
    <w:rsid w:val="00963FA9"/>
    <w:rsid w:val="00965805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47FC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23173"/>
    <w:rsid w:val="00A26EB0"/>
    <w:rsid w:val="00A27567"/>
    <w:rsid w:val="00A3348E"/>
    <w:rsid w:val="00A36B4E"/>
    <w:rsid w:val="00A37CB3"/>
    <w:rsid w:val="00A52629"/>
    <w:rsid w:val="00A56BC8"/>
    <w:rsid w:val="00A7180E"/>
    <w:rsid w:val="00A724DF"/>
    <w:rsid w:val="00A77BC1"/>
    <w:rsid w:val="00A80214"/>
    <w:rsid w:val="00A84D14"/>
    <w:rsid w:val="00A91DF9"/>
    <w:rsid w:val="00AA1E2F"/>
    <w:rsid w:val="00AA308A"/>
    <w:rsid w:val="00AA3952"/>
    <w:rsid w:val="00AB22FB"/>
    <w:rsid w:val="00AC0E72"/>
    <w:rsid w:val="00AC70FE"/>
    <w:rsid w:val="00AD11F4"/>
    <w:rsid w:val="00AD3814"/>
    <w:rsid w:val="00AE2858"/>
    <w:rsid w:val="00AF2F98"/>
    <w:rsid w:val="00AF63CD"/>
    <w:rsid w:val="00AF65C7"/>
    <w:rsid w:val="00B04CD6"/>
    <w:rsid w:val="00B1071A"/>
    <w:rsid w:val="00B12A01"/>
    <w:rsid w:val="00B12D76"/>
    <w:rsid w:val="00B14C97"/>
    <w:rsid w:val="00B216A1"/>
    <w:rsid w:val="00B2254A"/>
    <w:rsid w:val="00B23FCA"/>
    <w:rsid w:val="00B24C4A"/>
    <w:rsid w:val="00B33745"/>
    <w:rsid w:val="00B34F6A"/>
    <w:rsid w:val="00B45524"/>
    <w:rsid w:val="00B45888"/>
    <w:rsid w:val="00B47DED"/>
    <w:rsid w:val="00B5488B"/>
    <w:rsid w:val="00B63708"/>
    <w:rsid w:val="00B7636C"/>
    <w:rsid w:val="00B81F1E"/>
    <w:rsid w:val="00B845E3"/>
    <w:rsid w:val="00B84AA0"/>
    <w:rsid w:val="00B85D62"/>
    <w:rsid w:val="00B86BE8"/>
    <w:rsid w:val="00B876C5"/>
    <w:rsid w:val="00B91D87"/>
    <w:rsid w:val="00B94E8E"/>
    <w:rsid w:val="00BA2359"/>
    <w:rsid w:val="00BA3080"/>
    <w:rsid w:val="00BB37EE"/>
    <w:rsid w:val="00BB7D24"/>
    <w:rsid w:val="00BD0E8B"/>
    <w:rsid w:val="00BD4541"/>
    <w:rsid w:val="00BD47D7"/>
    <w:rsid w:val="00BE06F9"/>
    <w:rsid w:val="00BE18E9"/>
    <w:rsid w:val="00BE50FB"/>
    <w:rsid w:val="00BF7AA8"/>
    <w:rsid w:val="00C06EE4"/>
    <w:rsid w:val="00C12C1B"/>
    <w:rsid w:val="00C15EC4"/>
    <w:rsid w:val="00C165C2"/>
    <w:rsid w:val="00C245DB"/>
    <w:rsid w:val="00C2630D"/>
    <w:rsid w:val="00C2657E"/>
    <w:rsid w:val="00C3224F"/>
    <w:rsid w:val="00C36DA1"/>
    <w:rsid w:val="00C44DF4"/>
    <w:rsid w:val="00C46C65"/>
    <w:rsid w:val="00C55862"/>
    <w:rsid w:val="00C61A47"/>
    <w:rsid w:val="00C64F92"/>
    <w:rsid w:val="00C67A98"/>
    <w:rsid w:val="00C75039"/>
    <w:rsid w:val="00C762C9"/>
    <w:rsid w:val="00C80265"/>
    <w:rsid w:val="00C94A0B"/>
    <w:rsid w:val="00CA56E9"/>
    <w:rsid w:val="00CB3A13"/>
    <w:rsid w:val="00CB434C"/>
    <w:rsid w:val="00CB7C39"/>
    <w:rsid w:val="00CC20ED"/>
    <w:rsid w:val="00CC6D79"/>
    <w:rsid w:val="00CD020D"/>
    <w:rsid w:val="00CE0DE4"/>
    <w:rsid w:val="00CE2AB3"/>
    <w:rsid w:val="00CE408B"/>
    <w:rsid w:val="00CE5ECF"/>
    <w:rsid w:val="00CE6E2C"/>
    <w:rsid w:val="00CF3890"/>
    <w:rsid w:val="00CF5168"/>
    <w:rsid w:val="00D0602A"/>
    <w:rsid w:val="00D109E6"/>
    <w:rsid w:val="00D13294"/>
    <w:rsid w:val="00D15256"/>
    <w:rsid w:val="00D1555D"/>
    <w:rsid w:val="00D157F5"/>
    <w:rsid w:val="00D15A4D"/>
    <w:rsid w:val="00D1634C"/>
    <w:rsid w:val="00D16A8B"/>
    <w:rsid w:val="00D2300C"/>
    <w:rsid w:val="00D23CE8"/>
    <w:rsid w:val="00D45635"/>
    <w:rsid w:val="00D45CE9"/>
    <w:rsid w:val="00D4648E"/>
    <w:rsid w:val="00D54FFA"/>
    <w:rsid w:val="00D6107E"/>
    <w:rsid w:val="00D62298"/>
    <w:rsid w:val="00D70DF3"/>
    <w:rsid w:val="00D71674"/>
    <w:rsid w:val="00D735B2"/>
    <w:rsid w:val="00D87539"/>
    <w:rsid w:val="00D94A5E"/>
    <w:rsid w:val="00DA5352"/>
    <w:rsid w:val="00DA5E5A"/>
    <w:rsid w:val="00DA7151"/>
    <w:rsid w:val="00DA71AC"/>
    <w:rsid w:val="00DA7AE7"/>
    <w:rsid w:val="00DB3CB3"/>
    <w:rsid w:val="00DB4BB2"/>
    <w:rsid w:val="00DB7D54"/>
    <w:rsid w:val="00DC0C8A"/>
    <w:rsid w:val="00DC5058"/>
    <w:rsid w:val="00DC6415"/>
    <w:rsid w:val="00DD00F3"/>
    <w:rsid w:val="00DD65CA"/>
    <w:rsid w:val="00DE0F54"/>
    <w:rsid w:val="00DE105D"/>
    <w:rsid w:val="00DE1FCF"/>
    <w:rsid w:val="00DE21CE"/>
    <w:rsid w:val="00DE3E25"/>
    <w:rsid w:val="00DE73A3"/>
    <w:rsid w:val="00E02D48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8655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C5B1F"/>
    <w:rsid w:val="00ED0889"/>
    <w:rsid w:val="00EE2916"/>
    <w:rsid w:val="00EF51FB"/>
    <w:rsid w:val="00EF5384"/>
    <w:rsid w:val="00EF6615"/>
    <w:rsid w:val="00EF7A76"/>
    <w:rsid w:val="00F00D95"/>
    <w:rsid w:val="00F038BC"/>
    <w:rsid w:val="00F050DB"/>
    <w:rsid w:val="00F071D8"/>
    <w:rsid w:val="00F20F0D"/>
    <w:rsid w:val="00F31A99"/>
    <w:rsid w:val="00F343F2"/>
    <w:rsid w:val="00F369A4"/>
    <w:rsid w:val="00F41198"/>
    <w:rsid w:val="00F41F8B"/>
    <w:rsid w:val="00F42095"/>
    <w:rsid w:val="00F44D53"/>
    <w:rsid w:val="00F4759E"/>
    <w:rsid w:val="00F50BE9"/>
    <w:rsid w:val="00F51B71"/>
    <w:rsid w:val="00F579CE"/>
    <w:rsid w:val="00F60789"/>
    <w:rsid w:val="00F60BB5"/>
    <w:rsid w:val="00F657DF"/>
    <w:rsid w:val="00F66DA7"/>
    <w:rsid w:val="00F74991"/>
    <w:rsid w:val="00F74D87"/>
    <w:rsid w:val="00F75BAE"/>
    <w:rsid w:val="00F80619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E288F"/>
    <w:rsid w:val="00FF0472"/>
    <w:rsid w:val="00FF0C91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64"/>
    <o:shapelayout v:ext="edit">
      <o:idmap v:ext="edit" data="1"/>
    </o:shapelayout>
  </w:shapeDefaults>
  <w:decimalSymbol w:val="."/>
  <w:listSeparator w:val=","/>
  <w15:docId w15:val="{3CD7855A-B4FF-4EAA-A514-536F1D73C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55D"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uiPriority w:val="9"/>
    <w:qFormat/>
    <w:rsid w:val="00423D3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B37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37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37EE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37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37EE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84274"/>
    <w:pPr>
      <w:spacing w:after="200"/>
    </w:pPr>
    <w:rPr>
      <w:b/>
      <w:bCs/>
      <w:color w:val="5B9BD5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AB22FB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715D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hu-HU" w:eastAsia="hu-H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15DE0"/>
    <w:rPr>
      <w:rFonts w:ascii="Courier New" w:hAnsi="Courier New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423D39"/>
    <w:rPr>
      <w:b/>
      <w:bCs/>
      <w:kern w:val="36"/>
      <w:sz w:val="48"/>
      <w:szCs w:val="48"/>
    </w:rPr>
  </w:style>
  <w:style w:type="character" w:customStyle="1" w:styleId="highlight">
    <w:name w:val="highlight"/>
    <w:basedOn w:val="DefaultParagraphFont"/>
    <w:rsid w:val="00423D39"/>
  </w:style>
  <w:style w:type="paragraph" w:customStyle="1" w:styleId="desc">
    <w:name w:val="desc"/>
    <w:basedOn w:val="Normal"/>
    <w:rsid w:val="007A2F5B"/>
    <w:pPr>
      <w:spacing w:before="100" w:beforeAutospacing="1" w:after="100" w:afterAutospacing="1"/>
    </w:pPr>
    <w:rPr>
      <w:lang w:val="hu-HU" w:eastAsia="hu-HU"/>
    </w:rPr>
  </w:style>
  <w:style w:type="paragraph" w:customStyle="1" w:styleId="details">
    <w:name w:val="details"/>
    <w:basedOn w:val="Normal"/>
    <w:rsid w:val="007A2F5B"/>
    <w:pPr>
      <w:spacing w:before="100" w:beforeAutospacing="1" w:after="100" w:afterAutospacing="1"/>
    </w:pPr>
    <w:rPr>
      <w:lang w:val="hu-HU" w:eastAsia="hu-HU"/>
    </w:rPr>
  </w:style>
  <w:style w:type="character" w:customStyle="1" w:styleId="jrnl">
    <w:name w:val="jrnl"/>
    <w:basedOn w:val="DefaultParagraphFont"/>
    <w:rsid w:val="007A2F5B"/>
  </w:style>
  <w:style w:type="character" w:customStyle="1" w:styleId="feature">
    <w:name w:val="feature"/>
    <w:basedOn w:val="DefaultParagraphFont"/>
    <w:rsid w:val="000F6A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1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8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0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71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6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vonline.org/subcommittees.as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pubmed/?term=Complete+genomic+sequence+of+cervid+adenovirus+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1158</Words>
  <Characters>6606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7749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3</cp:revision>
  <cp:lastPrinted>2017-01-11T11:49:00Z</cp:lastPrinted>
  <dcterms:created xsi:type="dcterms:W3CDTF">2017-10-13T14:40:00Z</dcterms:created>
  <dcterms:modified xsi:type="dcterms:W3CDTF">2017-10-13T16:29:00Z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